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63622" w14:textId="77777777" w:rsidR="00950F3E" w:rsidRDefault="00950F3E" w:rsidP="0092276E">
      <w:pPr>
        <w:ind w:firstLine="0"/>
        <w:rPr>
          <w:noProof/>
          <w:sz w:val="72"/>
          <w:szCs w:val="72"/>
        </w:rPr>
      </w:pPr>
      <w:bookmarkStart w:id="0" w:name="_Ref306184047"/>
      <w:bookmarkStart w:id="1" w:name="_Toc307565362"/>
      <w:bookmarkStart w:id="2" w:name="_Toc318897666"/>
    </w:p>
    <w:p w14:paraId="2391A72B" w14:textId="77777777" w:rsidR="00950F3E" w:rsidRDefault="00950F3E" w:rsidP="0092276E">
      <w:pPr>
        <w:ind w:firstLine="0"/>
        <w:rPr>
          <w:noProof/>
          <w:sz w:val="72"/>
          <w:szCs w:val="72"/>
        </w:rPr>
      </w:pPr>
    </w:p>
    <w:p w14:paraId="4C874752" w14:textId="4EE6709C" w:rsidR="00B01A28" w:rsidRPr="0092276E" w:rsidRDefault="0092276E" w:rsidP="0092276E">
      <w:pPr>
        <w:ind w:firstLine="0"/>
        <w:jc w:val="left"/>
        <w:rPr>
          <w:rFonts w:ascii="Roboto Black" w:hAnsi="Roboto Black"/>
          <w:noProof/>
          <w:sz w:val="72"/>
          <w:szCs w:val="72"/>
        </w:rPr>
      </w:pPr>
      <w:r w:rsidRPr="0092276E">
        <w:rPr>
          <w:rFonts w:ascii="Roboto Black" w:hAnsi="Roboto Black"/>
          <w:noProof/>
          <w:sz w:val="72"/>
          <w:szCs w:val="72"/>
        </w:rPr>
        <w:t>LIPOVÉ NÁMĚSTÍ</w:t>
      </w:r>
    </w:p>
    <w:p w14:paraId="6CB549EF" w14:textId="77777777" w:rsidR="00D527CD" w:rsidRPr="00950F3E" w:rsidRDefault="00D527CD" w:rsidP="0092276E">
      <w:pPr>
        <w:ind w:firstLine="0"/>
        <w:jc w:val="left"/>
        <w:rPr>
          <w:noProof/>
          <w:sz w:val="72"/>
          <w:szCs w:val="72"/>
        </w:rPr>
      </w:pPr>
    </w:p>
    <w:p w14:paraId="21FC4130" w14:textId="212279DD" w:rsidR="00950F3E" w:rsidRDefault="0092276E" w:rsidP="00643595">
      <w:pPr>
        <w:ind w:firstLine="0"/>
        <w:jc w:val="left"/>
        <w:rPr>
          <w:noProof/>
          <w:sz w:val="52"/>
          <w:szCs w:val="52"/>
        </w:rPr>
      </w:pPr>
      <w:r>
        <w:rPr>
          <w:noProof/>
          <w:sz w:val="52"/>
          <w:szCs w:val="52"/>
        </w:rPr>
        <w:t>ČÁST D.1.3.</w:t>
      </w:r>
      <w:r w:rsidR="00D527CD" w:rsidRPr="00D527CD">
        <w:rPr>
          <w:noProof/>
          <w:sz w:val="52"/>
          <w:szCs w:val="52"/>
        </w:rPr>
        <w:t xml:space="preserve"> </w:t>
      </w:r>
      <w:r>
        <w:rPr>
          <w:noProof/>
          <w:sz w:val="52"/>
          <w:szCs w:val="52"/>
        </w:rPr>
        <w:t>VEGETAČNÍ ÚPRAVY</w:t>
      </w:r>
    </w:p>
    <w:p w14:paraId="3C058E8C" w14:textId="77777777" w:rsidR="00D527CD" w:rsidRPr="00D527CD" w:rsidRDefault="00D527CD" w:rsidP="0092276E">
      <w:pPr>
        <w:ind w:left="284" w:firstLine="0"/>
        <w:jc w:val="left"/>
        <w:rPr>
          <w:noProof/>
          <w:sz w:val="52"/>
          <w:szCs w:val="52"/>
        </w:rPr>
      </w:pPr>
    </w:p>
    <w:p w14:paraId="06DC4F27" w14:textId="2F554F68" w:rsidR="00950F3E" w:rsidRPr="00950F3E" w:rsidRDefault="0092276E" w:rsidP="0092276E">
      <w:pPr>
        <w:ind w:firstLine="0"/>
        <w:jc w:val="left"/>
        <w:rPr>
          <w:noProof/>
          <w:sz w:val="52"/>
          <w:szCs w:val="52"/>
        </w:rPr>
      </w:pPr>
      <w:r>
        <w:rPr>
          <w:noProof/>
          <w:sz w:val="52"/>
          <w:szCs w:val="52"/>
        </w:rPr>
        <w:t>D.1.3.1.</w:t>
      </w:r>
      <w:r>
        <w:rPr>
          <w:noProof/>
          <w:sz w:val="52"/>
          <w:szCs w:val="52"/>
        </w:rPr>
        <w:tab/>
      </w:r>
      <w:r w:rsidR="00950F3E" w:rsidRPr="00950F3E">
        <w:rPr>
          <w:noProof/>
          <w:sz w:val="52"/>
          <w:szCs w:val="52"/>
        </w:rPr>
        <w:t>TECHNICKÁ ZPRÁVA</w:t>
      </w:r>
    </w:p>
    <w:p w14:paraId="6A161DFF" w14:textId="6105766F" w:rsidR="00B01A28" w:rsidRPr="007349F4" w:rsidRDefault="00B01A28" w:rsidP="0092276E">
      <w:pPr>
        <w:ind w:firstLine="0"/>
        <w:rPr>
          <w:noProof/>
        </w:rPr>
      </w:pPr>
    </w:p>
    <w:p w14:paraId="77DC3F1B" w14:textId="40FC595B" w:rsidR="006F74A2" w:rsidRPr="007349F4" w:rsidRDefault="006F74A2" w:rsidP="0092276E">
      <w:pPr>
        <w:ind w:firstLine="0"/>
        <w:rPr>
          <w:noProof/>
        </w:rPr>
      </w:pPr>
    </w:p>
    <w:p w14:paraId="017E0FF0" w14:textId="68203471" w:rsidR="00F9264C" w:rsidRPr="007349F4" w:rsidRDefault="00F9264C" w:rsidP="0092276E">
      <w:pPr>
        <w:ind w:firstLine="0"/>
        <w:jc w:val="left"/>
      </w:pPr>
      <w:r w:rsidRPr="007349F4">
        <w:br w:type="page"/>
      </w:r>
    </w:p>
    <w:p w14:paraId="759D7CE3" w14:textId="5CACC09E" w:rsidR="00AB7981" w:rsidRPr="007349F4" w:rsidRDefault="00AB7981" w:rsidP="0092276E">
      <w:pPr>
        <w:pStyle w:val="Nzev"/>
        <w:ind w:firstLine="0"/>
      </w:pPr>
      <w:bookmarkStart w:id="3" w:name="_Toc25588745"/>
      <w:bookmarkStart w:id="4" w:name="_Toc39068662"/>
      <w:bookmarkStart w:id="5" w:name="_Toc39068936"/>
      <w:bookmarkStart w:id="6" w:name="_Toc39069424"/>
      <w:bookmarkStart w:id="7" w:name="_Toc39146224"/>
      <w:bookmarkStart w:id="8" w:name="_Toc39151179"/>
      <w:bookmarkStart w:id="9" w:name="_Toc529793479"/>
      <w:bookmarkStart w:id="10" w:name="_Toc528580708"/>
      <w:bookmarkEnd w:id="0"/>
      <w:bookmarkEnd w:id="1"/>
      <w:bookmarkEnd w:id="2"/>
      <w:r w:rsidRPr="007349F4">
        <w:lastRenderedPageBreak/>
        <w:t>IDENTIFIKAČNÍ ÚDAJE</w:t>
      </w:r>
      <w:bookmarkEnd w:id="3"/>
      <w:bookmarkEnd w:id="4"/>
      <w:bookmarkEnd w:id="5"/>
      <w:bookmarkEnd w:id="6"/>
      <w:bookmarkEnd w:id="7"/>
      <w:bookmarkEnd w:id="8"/>
    </w:p>
    <w:p w14:paraId="35CD03EE" w14:textId="315D867C" w:rsidR="00AB7981" w:rsidRDefault="00AB7981" w:rsidP="0092276E">
      <w:pPr>
        <w:ind w:firstLine="0"/>
      </w:pPr>
    </w:p>
    <w:p w14:paraId="6BFCFF5D" w14:textId="4EFA819F" w:rsidR="00337062" w:rsidRDefault="00337062" w:rsidP="0092276E">
      <w:pPr>
        <w:pStyle w:val="Podtitul"/>
        <w:ind w:firstLine="0"/>
      </w:pPr>
      <w:r>
        <w:t>ÚDAJE O STAVBĚ</w:t>
      </w:r>
    </w:p>
    <w:p w14:paraId="20499F79" w14:textId="6C0B0916" w:rsidR="00472C98" w:rsidRDefault="00472C98" w:rsidP="00472C98">
      <w:pPr>
        <w:ind w:firstLine="0"/>
      </w:pPr>
      <w:r>
        <w:t>Řešené území: Lipové náměstí, Trutnov</w:t>
      </w:r>
    </w:p>
    <w:p w14:paraId="4377A40C" w14:textId="0F280876" w:rsidR="00472C98" w:rsidRDefault="00472C98" w:rsidP="00472C98">
      <w:pPr>
        <w:ind w:firstLine="0"/>
      </w:pPr>
      <w:r>
        <w:t>KÚ</w:t>
      </w:r>
      <w:r>
        <w:tab/>
        <w:t>Poříčí u Trutnova [769223]</w:t>
      </w:r>
    </w:p>
    <w:p w14:paraId="5FDD37F3" w14:textId="66BD3752" w:rsidR="00472C98" w:rsidRDefault="00472C98" w:rsidP="00472C98">
      <w:pPr>
        <w:ind w:firstLine="0"/>
      </w:pPr>
      <w:r>
        <w:t>PČ</w:t>
      </w:r>
      <w:r>
        <w:tab/>
        <w:t>Lipové náměstí: 194</w:t>
      </w:r>
    </w:p>
    <w:p w14:paraId="44B84C14" w14:textId="77777777" w:rsidR="00472C98" w:rsidRDefault="00472C98" w:rsidP="00472C98">
      <w:pPr>
        <w:ind w:firstLine="708"/>
      </w:pPr>
      <w:r>
        <w:t>Voletická ulice: 188/47; 188/48; 188/18; 188/46; 188/49; 189/22</w:t>
      </w:r>
    </w:p>
    <w:p w14:paraId="6D4B7D32" w14:textId="77777777" w:rsidR="00472C98" w:rsidRDefault="00472C98" w:rsidP="00472C98">
      <w:pPr>
        <w:ind w:left="708" w:firstLine="0"/>
      </w:pPr>
      <w:r>
        <w:t xml:space="preserve">Kostel </w:t>
      </w:r>
      <w:proofErr w:type="gramStart"/>
      <w:r>
        <w:t>Sv.</w:t>
      </w:r>
      <w:proofErr w:type="gramEnd"/>
      <w:r>
        <w:t xml:space="preserve"> Petra a Pavla: 189/22 </w:t>
      </w:r>
    </w:p>
    <w:p w14:paraId="040ED084" w14:textId="2DDF0224" w:rsidR="00472C98" w:rsidRDefault="00472C98" w:rsidP="00472C98">
      <w:pPr>
        <w:ind w:firstLine="708"/>
      </w:pPr>
      <w:r>
        <w:t>Ul. Kožešnická: 189/16</w:t>
      </w:r>
    </w:p>
    <w:p w14:paraId="44AB77E1" w14:textId="069EEB49" w:rsidR="00AE2DAA" w:rsidRDefault="00472C98" w:rsidP="00472C98">
      <w:pPr>
        <w:ind w:firstLine="0"/>
      </w:pPr>
      <w:r>
        <w:t>Druh pozemku:</w:t>
      </w:r>
      <w:r>
        <w:tab/>
      </w:r>
      <w:r>
        <w:tab/>
        <w:t>ostatní komunikace</w:t>
      </w:r>
    </w:p>
    <w:p w14:paraId="19B50B51" w14:textId="77777777" w:rsidR="00472C98" w:rsidRDefault="00472C98" w:rsidP="00472C98">
      <w:pPr>
        <w:ind w:firstLine="0"/>
      </w:pPr>
    </w:p>
    <w:p w14:paraId="151C97DB" w14:textId="77777777" w:rsidR="00AB7981" w:rsidRPr="007349F4" w:rsidRDefault="00AB7981" w:rsidP="0092276E">
      <w:pPr>
        <w:pStyle w:val="Podtitul"/>
        <w:ind w:firstLine="0"/>
      </w:pPr>
      <w:r w:rsidRPr="007349F4">
        <w:t>INVESTOR / STAVEBNÍK</w:t>
      </w:r>
    </w:p>
    <w:p w14:paraId="3F665B0C" w14:textId="77777777" w:rsidR="0092276E" w:rsidRDefault="0092276E" w:rsidP="0092276E">
      <w:pPr>
        <w:ind w:firstLine="0"/>
      </w:pPr>
      <w:r>
        <w:t>MĚSTO TRUTNOV</w:t>
      </w:r>
    </w:p>
    <w:p w14:paraId="54BFB306" w14:textId="7B8EE8AA" w:rsidR="0092276E" w:rsidRDefault="0092276E" w:rsidP="0092276E">
      <w:pPr>
        <w:ind w:firstLine="0"/>
      </w:pPr>
      <w:r>
        <w:t xml:space="preserve">Slovanské náměstí 165, 541 </w:t>
      </w:r>
      <w:proofErr w:type="gramStart"/>
      <w:r>
        <w:t>16  Trutnov</w:t>
      </w:r>
      <w:proofErr w:type="gramEnd"/>
    </w:p>
    <w:p w14:paraId="3A665CA2" w14:textId="3734645D" w:rsidR="0092276E" w:rsidRDefault="0092276E" w:rsidP="0092276E">
      <w:pPr>
        <w:ind w:firstLine="0"/>
      </w:pPr>
      <w:r>
        <w:t>IČO:</w:t>
      </w:r>
      <w:r>
        <w:tab/>
        <w:t>00278360</w:t>
      </w:r>
      <w:r>
        <w:tab/>
      </w:r>
      <w:r>
        <w:tab/>
      </w:r>
      <w:r>
        <w:tab/>
      </w:r>
    </w:p>
    <w:p w14:paraId="3E235AD4" w14:textId="218E326B" w:rsidR="00D254A0" w:rsidRDefault="0092276E" w:rsidP="0092276E">
      <w:pPr>
        <w:ind w:firstLine="0"/>
      </w:pPr>
      <w:r>
        <w:t>DIČ:CZ00278360</w:t>
      </w:r>
    </w:p>
    <w:p w14:paraId="6731048A" w14:textId="77777777" w:rsidR="0092276E" w:rsidRPr="00D254A0" w:rsidRDefault="0092276E" w:rsidP="0092276E">
      <w:pPr>
        <w:ind w:firstLine="0"/>
      </w:pPr>
    </w:p>
    <w:p w14:paraId="6D603B0C" w14:textId="77777777" w:rsidR="00D254A0" w:rsidRPr="00D254A0" w:rsidRDefault="00D254A0" w:rsidP="0092276E">
      <w:pPr>
        <w:pBdr>
          <w:top w:val="nil"/>
          <w:left w:val="nil"/>
          <w:bottom w:val="nil"/>
          <w:right w:val="nil"/>
          <w:between w:val="nil"/>
        </w:pBdr>
        <w:spacing w:after="60"/>
        <w:ind w:firstLine="0"/>
        <w:rPr>
          <w:b/>
          <w:smallCaps/>
          <w:color w:val="000000"/>
        </w:rPr>
      </w:pPr>
      <w:r w:rsidRPr="00D254A0">
        <w:rPr>
          <w:rFonts w:eastAsia="Roboto Condensed Light" w:cs="Roboto Condensed Light"/>
          <w:b/>
          <w:smallCaps/>
          <w:color w:val="000000"/>
        </w:rPr>
        <w:t>ZHOTOVITEL</w:t>
      </w:r>
    </w:p>
    <w:p w14:paraId="1FC638DE" w14:textId="3E8FC858" w:rsidR="00D254A0" w:rsidRPr="00D254A0" w:rsidRDefault="00D254A0" w:rsidP="0092276E">
      <w:pPr>
        <w:ind w:firstLine="0"/>
      </w:pPr>
      <w:r w:rsidRPr="00D254A0">
        <w:t>GENERÁLNÍ PROJEKTANT:</w:t>
      </w:r>
    </w:p>
    <w:p w14:paraId="128059B8" w14:textId="25919BDF" w:rsidR="00D254A0" w:rsidRPr="00D254A0" w:rsidRDefault="00D254A0" w:rsidP="0092276E">
      <w:pPr>
        <w:ind w:firstLine="0"/>
      </w:pPr>
      <w:r w:rsidRPr="00D254A0">
        <w:t xml:space="preserve">Ing. arch. Jan </w:t>
      </w:r>
      <w:proofErr w:type="spellStart"/>
      <w:r w:rsidRPr="00D254A0">
        <w:t>Veisser</w:t>
      </w:r>
      <w:proofErr w:type="spellEnd"/>
    </w:p>
    <w:p w14:paraId="60FE9CBE" w14:textId="1C310193" w:rsidR="00D254A0" w:rsidRPr="00D254A0" w:rsidRDefault="00D254A0" w:rsidP="0092276E">
      <w:pPr>
        <w:ind w:firstLine="0"/>
      </w:pPr>
      <w:r w:rsidRPr="00D254A0">
        <w:t>O.R.A Kutná hora s.r.o.</w:t>
      </w:r>
    </w:p>
    <w:p w14:paraId="22D00801" w14:textId="5AF81768" w:rsidR="00D254A0" w:rsidRPr="00D254A0" w:rsidRDefault="00D254A0" w:rsidP="0092276E">
      <w:pPr>
        <w:ind w:firstLine="0"/>
      </w:pPr>
      <w:r w:rsidRPr="00D254A0">
        <w:t>Brandlova 423/8, 284 01, Kutná Hora</w:t>
      </w:r>
    </w:p>
    <w:p w14:paraId="21CFE62E" w14:textId="1298162A" w:rsidR="00D254A0" w:rsidRDefault="00D254A0" w:rsidP="0092276E">
      <w:pPr>
        <w:ind w:firstLine="0"/>
      </w:pPr>
      <w:r w:rsidRPr="00D254A0">
        <w:t>IČO: 08554374</w:t>
      </w:r>
    </w:p>
    <w:p w14:paraId="4A233FD0" w14:textId="65296471" w:rsidR="00472C98" w:rsidRDefault="00472C98" w:rsidP="0092276E">
      <w:pPr>
        <w:ind w:firstLine="0"/>
      </w:pPr>
    </w:p>
    <w:p w14:paraId="36CF8D43" w14:textId="11136441" w:rsidR="006142F3" w:rsidRDefault="006142F3" w:rsidP="0092276E">
      <w:pPr>
        <w:ind w:firstLine="0"/>
      </w:pPr>
    </w:p>
    <w:p w14:paraId="03D1C667" w14:textId="58FF5D06" w:rsidR="00AB7981" w:rsidRPr="007349F4" w:rsidRDefault="0092276E" w:rsidP="0092276E">
      <w:pPr>
        <w:ind w:firstLine="0"/>
      </w:pPr>
      <w:r>
        <w:t>PROJEKTANT ČÁSTI</w:t>
      </w:r>
    </w:p>
    <w:p w14:paraId="21B51BDF" w14:textId="4B1C62EA" w:rsidR="00AB7981" w:rsidRPr="007349F4" w:rsidRDefault="00AB7981" w:rsidP="0092276E">
      <w:pPr>
        <w:ind w:firstLine="0"/>
      </w:pPr>
      <w:r w:rsidRPr="007349F4">
        <w:t>I</w:t>
      </w:r>
      <w:r w:rsidR="009B4750">
        <w:t>ng</w:t>
      </w:r>
      <w:r w:rsidRPr="007349F4">
        <w:t xml:space="preserve">. </w:t>
      </w:r>
      <w:r w:rsidR="009B4750">
        <w:t>Radka Matoušková</w:t>
      </w:r>
    </w:p>
    <w:p w14:paraId="3BFB0FEB" w14:textId="31BDC4F4" w:rsidR="00AB7981" w:rsidRPr="007349F4" w:rsidRDefault="009B4750" w:rsidP="0092276E">
      <w:pPr>
        <w:ind w:firstLine="0"/>
        <w:rPr>
          <w:rFonts w:cstheme="majorHAnsi"/>
        </w:rPr>
      </w:pPr>
      <w:r>
        <w:rPr>
          <w:rFonts w:eastAsia="Arial" w:cstheme="majorHAnsi"/>
        </w:rPr>
        <w:t>Adresa</w:t>
      </w:r>
      <w:r>
        <w:rPr>
          <w:rFonts w:eastAsia="Arial" w:cstheme="majorHAnsi"/>
        </w:rPr>
        <w:tab/>
      </w:r>
      <w:r w:rsidR="00AB7981" w:rsidRPr="007349F4">
        <w:rPr>
          <w:rFonts w:eastAsia="Arial" w:cstheme="majorHAnsi"/>
        </w:rPr>
        <w:t>Žalanského 273/10, Praha 6</w:t>
      </w:r>
      <w:r w:rsidR="00AB7981" w:rsidRPr="007349F4">
        <w:rPr>
          <w:rFonts w:cstheme="majorHAnsi"/>
        </w:rPr>
        <w:t xml:space="preserve"> </w:t>
      </w:r>
    </w:p>
    <w:p w14:paraId="299E7AA9" w14:textId="6F97153C" w:rsidR="00AB7981" w:rsidRPr="007349F4" w:rsidRDefault="00AB7981" w:rsidP="38341F1B">
      <w:pPr>
        <w:ind w:firstLine="0"/>
        <w:rPr>
          <w:rFonts w:eastAsia="Arial" w:cstheme="majorBidi"/>
        </w:rPr>
      </w:pPr>
      <w:r w:rsidRPr="38341F1B">
        <w:rPr>
          <w:rFonts w:eastAsia="Arial" w:cstheme="majorBidi"/>
        </w:rPr>
        <w:t xml:space="preserve">IČO </w:t>
      </w:r>
      <w:r w:rsidR="009B4750">
        <w:rPr>
          <w:rFonts w:eastAsia="Arial" w:cstheme="majorHAnsi"/>
        </w:rPr>
        <w:tab/>
      </w:r>
      <w:r w:rsidR="009B4750">
        <w:rPr>
          <w:rFonts w:eastAsia="Arial" w:cstheme="majorHAnsi"/>
        </w:rPr>
        <w:tab/>
      </w:r>
      <w:r w:rsidRPr="38341F1B">
        <w:rPr>
          <w:rFonts w:eastAsia="Arial" w:cstheme="majorBidi"/>
        </w:rPr>
        <w:t>87554330</w:t>
      </w:r>
    </w:p>
    <w:p w14:paraId="615F4B57" w14:textId="76A789EF" w:rsidR="00AE2DAA" w:rsidRDefault="00AB7981" w:rsidP="0092276E">
      <w:pPr>
        <w:ind w:firstLine="0"/>
        <w:rPr>
          <w:rFonts w:eastAsia="Arial" w:cstheme="majorHAnsi"/>
        </w:rPr>
      </w:pPr>
      <w:r w:rsidRPr="007349F4">
        <w:rPr>
          <w:rFonts w:eastAsia="Arial" w:cstheme="majorHAnsi"/>
        </w:rPr>
        <w:t xml:space="preserve">ČKA </w:t>
      </w:r>
      <w:r w:rsidR="009B4750">
        <w:rPr>
          <w:rFonts w:eastAsia="Arial" w:cstheme="majorHAnsi"/>
        </w:rPr>
        <w:tab/>
      </w:r>
      <w:r w:rsidR="009B4750">
        <w:rPr>
          <w:rFonts w:eastAsia="Arial" w:cstheme="majorHAnsi"/>
        </w:rPr>
        <w:tab/>
      </w:r>
      <w:r w:rsidRPr="007349F4">
        <w:rPr>
          <w:rFonts w:eastAsia="Arial" w:cstheme="majorHAnsi"/>
        </w:rPr>
        <w:t>04</w:t>
      </w:r>
      <w:r w:rsidR="009B4750">
        <w:rPr>
          <w:rFonts w:eastAsia="Arial" w:cstheme="majorHAnsi"/>
        </w:rPr>
        <w:t> </w:t>
      </w:r>
      <w:r w:rsidRPr="007349F4">
        <w:rPr>
          <w:rFonts w:eastAsia="Arial" w:cstheme="majorHAnsi"/>
        </w:rPr>
        <w:t>895</w:t>
      </w:r>
    </w:p>
    <w:p w14:paraId="4EA944BE" w14:textId="2486EAD0" w:rsidR="00AB7981" w:rsidRPr="007349F4" w:rsidRDefault="009B4750" w:rsidP="0092276E">
      <w:pPr>
        <w:ind w:firstLine="0"/>
        <w:rPr>
          <w:rFonts w:eastAsia="Arial" w:cstheme="majorHAnsi"/>
        </w:rPr>
      </w:pPr>
      <w:r>
        <w:t>telefon</w:t>
      </w:r>
      <w:r>
        <w:tab/>
      </w:r>
      <w:r w:rsidR="00291B75">
        <w:tab/>
      </w:r>
      <w:r w:rsidR="00AB7981" w:rsidRPr="007349F4">
        <w:rPr>
          <w:rFonts w:eastAsia="Arial" w:cstheme="majorHAnsi"/>
        </w:rPr>
        <w:t>777 08 35 33</w:t>
      </w:r>
    </w:p>
    <w:p w14:paraId="534330B3" w14:textId="3409E1FA" w:rsidR="00AB7981" w:rsidRPr="007349F4" w:rsidRDefault="00AB7981" w:rsidP="0092276E">
      <w:pPr>
        <w:ind w:firstLine="0"/>
        <w:rPr>
          <w:rFonts w:eastAsia="Arial" w:cstheme="majorHAnsi"/>
        </w:rPr>
      </w:pPr>
    </w:p>
    <w:p w14:paraId="53B02987" w14:textId="7EC99351" w:rsidR="00AB7981" w:rsidRPr="007349F4" w:rsidRDefault="00AB7981" w:rsidP="0092276E">
      <w:pPr>
        <w:ind w:firstLine="0"/>
        <w:rPr>
          <w:rFonts w:eastAsia="Arial" w:cs="Arial"/>
        </w:rPr>
      </w:pPr>
    </w:p>
    <w:p w14:paraId="28360C77" w14:textId="77777777" w:rsidR="00AB7981" w:rsidRPr="007349F4" w:rsidRDefault="00AB7981" w:rsidP="0092276E">
      <w:pPr>
        <w:ind w:firstLine="0"/>
      </w:pPr>
    </w:p>
    <w:p w14:paraId="3C8904B3" w14:textId="77777777" w:rsidR="00AB7981" w:rsidRPr="007349F4" w:rsidRDefault="00AB7981" w:rsidP="0092276E">
      <w:pPr>
        <w:ind w:firstLine="0"/>
      </w:pPr>
    </w:p>
    <w:p w14:paraId="6F862E33" w14:textId="77777777" w:rsidR="00AB7981" w:rsidRPr="007349F4" w:rsidRDefault="00AB7981" w:rsidP="0092276E">
      <w:pPr>
        <w:ind w:firstLine="0"/>
      </w:pPr>
    </w:p>
    <w:p w14:paraId="09A75F4E" w14:textId="04D8D4BA" w:rsidR="00AB7981" w:rsidRPr="007349F4" w:rsidRDefault="00AB7981" w:rsidP="0092276E">
      <w:pPr>
        <w:ind w:firstLine="0"/>
      </w:pPr>
    </w:p>
    <w:p w14:paraId="0F1E341F" w14:textId="6905FCC3" w:rsidR="007349F4" w:rsidRPr="007349F4" w:rsidRDefault="007349F4" w:rsidP="0092276E">
      <w:pPr>
        <w:ind w:firstLine="0"/>
      </w:pPr>
    </w:p>
    <w:p w14:paraId="43CAE383" w14:textId="77777777" w:rsidR="00AB7981" w:rsidRPr="007349F4" w:rsidRDefault="00AB7981" w:rsidP="0092276E">
      <w:pPr>
        <w:pStyle w:val="Podtitul"/>
        <w:ind w:firstLine="0"/>
        <w:rPr>
          <w:rFonts w:eastAsia="Arial"/>
        </w:rPr>
      </w:pPr>
      <w:r w:rsidRPr="007349F4">
        <w:rPr>
          <w:rFonts w:eastAsia="Arial"/>
        </w:rPr>
        <w:t>TERMÍN</w:t>
      </w:r>
    </w:p>
    <w:p w14:paraId="5986E34B" w14:textId="7E134FD8" w:rsidR="00AB7981" w:rsidRPr="007349F4" w:rsidRDefault="00950698" w:rsidP="0092276E">
      <w:pPr>
        <w:ind w:firstLine="0"/>
        <w:rPr>
          <w:rFonts w:cstheme="majorHAnsi"/>
        </w:rPr>
      </w:pPr>
      <w:r>
        <w:rPr>
          <w:rFonts w:cstheme="majorHAnsi"/>
        </w:rPr>
        <w:t>Listopad</w:t>
      </w:r>
      <w:r w:rsidR="00DB6332">
        <w:rPr>
          <w:rFonts w:cstheme="majorHAnsi"/>
        </w:rPr>
        <w:t xml:space="preserve"> </w:t>
      </w:r>
      <w:r w:rsidR="003E4F43">
        <w:rPr>
          <w:rFonts w:cstheme="majorHAnsi"/>
        </w:rPr>
        <w:t>20</w:t>
      </w:r>
      <w:r w:rsidR="00DB6332">
        <w:rPr>
          <w:rFonts w:cstheme="majorHAnsi"/>
        </w:rPr>
        <w:t xml:space="preserve">23 – revize </w:t>
      </w:r>
      <w:r w:rsidR="00B357BE">
        <w:rPr>
          <w:rFonts w:cstheme="majorHAnsi"/>
        </w:rPr>
        <w:t>3</w:t>
      </w:r>
    </w:p>
    <w:p w14:paraId="26CA91C2" w14:textId="77777777" w:rsidR="00AB7981" w:rsidRPr="007349F4" w:rsidRDefault="00AB7981" w:rsidP="0092276E">
      <w:pPr>
        <w:ind w:firstLine="0"/>
        <w:rPr>
          <w:rFonts w:cstheme="majorHAnsi"/>
        </w:rPr>
      </w:pPr>
    </w:p>
    <w:p w14:paraId="44468D54" w14:textId="77777777" w:rsidR="00AB7981" w:rsidRPr="007349F4" w:rsidRDefault="00AB7981" w:rsidP="0092276E">
      <w:pPr>
        <w:ind w:firstLine="0"/>
        <w:rPr>
          <w:rFonts w:cstheme="majorHAnsi"/>
        </w:rPr>
      </w:pPr>
      <w:r w:rsidRPr="007349F4">
        <w:rPr>
          <w:rFonts w:cstheme="majorHAnsi"/>
        </w:rPr>
        <w:br w:type="page"/>
      </w:r>
    </w:p>
    <w:bookmarkStart w:id="11" w:name="_Toc39151180" w:displacedByCustomXml="next"/>
    <w:bookmarkStart w:id="12" w:name="_Toc39146225" w:displacedByCustomXml="next"/>
    <w:sdt>
      <w:sdtPr>
        <w:rPr>
          <w:rFonts w:ascii="Roboto Condensed Light" w:hAnsi="Roboto Condensed Light" w:cs="Tahoma"/>
          <w:bCs w:val="0"/>
          <w:iCs w:val="0"/>
          <w:caps/>
          <w:sz w:val="20"/>
          <w:szCs w:val="20"/>
        </w:rPr>
        <w:id w:val="137005132"/>
        <w:docPartObj>
          <w:docPartGallery w:val="Table of Contents"/>
          <w:docPartUnique/>
        </w:docPartObj>
      </w:sdtPr>
      <w:sdtEndPr>
        <w:rPr>
          <w:caps w:val="0"/>
        </w:rPr>
      </w:sdtEndPr>
      <w:sdtContent>
        <w:p w14:paraId="5EC7C235" w14:textId="77777777" w:rsidR="00667A28" w:rsidRDefault="00AB7981" w:rsidP="0092276E">
          <w:pPr>
            <w:pStyle w:val="Nzev"/>
            <w:ind w:firstLine="0"/>
            <w:rPr>
              <w:noProof/>
            </w:rPr>
          </w:pPr>
          <w:r w:rsidRPr="007349F4">
            <w:t>O</w:t>
          </w:r>
          <w:bookmarkEnd w:id="12"/>
          <w:bookmarkEnd w:id="11"/>
          <w:r w:rsidR="00AB52E5">
            <w:t>BSAH</w:t>
          </w:r>
          <w:r w:rsidRPr="007349F4">
            <w:rPr>
              <w:kern w:val="28"/>
            </w:rPr>
            <w:fldChar w:fldCharType="begin"/>
          </w:r>
          <w:r w:rsidRPr="007349F4">
            <w:instrText xml:space="preserve"> TOC \o "1-5" \h \z \u </w:instrText>
          </w:r>
          <w:r w:rsidRPr="007349F4">
            <w:rPr>
              <w:kern w:val="28"/>
            </w:rPr>
            <w:fldChar w:fldCharType="separate"/>
          </w:r>
        </w:p>
        <w:p w14:paraId="307254D4" w14:textId="5E66BC69" w:rsidR="00667A28" w:rsidRPr="00667A28" w:rsidRDefault="008035E6">
          <w:pPr>
            <w:pStyle w:val="Obsah1"/>
            <w:tabs>
              <w:tab w:val="left" w:pos="660"/>
            </w:tabs>
            <w:rPr>
              <w:rFonts w:asciiTheme="minorHAnsi" w:eastAsiaTheme="minorEastAsia" w:hAnsiTheme="minorHAnsi" w:cstheme="minorBidi"/>
              <w:b w:val="0"/>
              <w:bCs/>
              <w:caps w:val="0"/>
              <w:noProof/>
              <w:lang w:val="de-DE" w:eastAsia="de-DE"/>
            </w:rPr>
          </w:pPr>
          <w:hyperlink w:anchor="_Toc147393703" w:history="1">
            <w:r w:rsidR="00667A28" w:rsidRPr="00667A28">
              <w:rPr>
                <w:rStyle w:val="Hypertextovodkaz"/>
                <w:b w:val="0"/>
                <w:bCs/>
                <w:caps w:val="0"/>
                <w:noProof/>
              </w:rPr>
              <w:t>1</w:t>
            </w:r>
            <w:r w:rsidR="00667A28" w:rsidRPr="00667A28">
              <w:rPr>
                <w:rFonts w:asciiTheme="minorHAnsi" w:eastAsiaTheme="minorEastAsia" w:hAnsiTheme="minorHAnsi" w:cstheme="minorBidi"/>
                <w:b w:val="0"/>
                <w:bCs/>
                <w:caps w:val="0"/>
                <w:noProof/>
                <w:lang w:val="de-DE" w:eastAsia="de-DE"/>
              </w:rPr>
              <w:tab/>
            </w:r>
            <w:r w:rsidR="00667A28" w:rsidRPr="00667A28">
              <w:rPr>
                <w:rStyle w:val="Hypertextovodkaz"/>
                <w:b w:val="0"/>
                <w:bCs/>
                <w:caps w:val="0"/>
                <w:noProof/>
              </w:rPr>
              <w:t>POUŽITÉ ZDROJE</w:t>
            </w:r>
            <w:r w:rsidR="00667A28" w:rsidRPr="00667A28">
              <w:rPr>
                <w:b w:val="0"/>
                <w:bCs/>
                <w:caps w:val="0"/>
                <w:noProof/>
                <w:webHidden/>
              </w:rPr>
              <w:tab/>
            </w:r>
            <w:r w:rsidR="00667A28" w:rsidRPr="00667A28">
              <w:rPr>
                <w:b w:val="0"/>
                <w:bCs/>
                <w:noProof/>
                <w:webHidden/>
              </w:rPr>
              <w:fldChar w:fldCharType="begin"/>
            </w:r>
            <w:r w:rsidR="00667A28" w:rsidRPr="00667A28">
              <w:rPr>
                <w:b w:val="0"/>
                <w:bCs/>
                <w:noProof/>
                <w:webHidden/>
              </w:rPr>
              <w:instrText xml:space="preserve"> PAGEREF _Toc147393703 \h </w:instrText>
            </w:r>
            <w:r w:rsidR="00667A28" w:rsidRPr="00667A28">
              <w:rPr>
                <w:b w:val="0"/>
                <w:bCs/>
                <w:noProof/>
                <w:webHidden/>
              </w:rPr>
            </w:r>
            <w:r w:rsidR="00667A28" w:rsidRPr="00667A28">
              <w:rPr>
                <w:b w:val="0"/>
                <w:bCs/>
                <w:noProof/>
                <w:webHidden/>
              </w:rPr>
              <w:fldChar w:fldCharType="separate"/>
            </w:r>
            <w:r w:rsidR="005E1AE1">
              <w:rPr>
                <w:b w:val="0"/>
                <w:bCs/>
                <w:noProof/>
                <w:webHidden/>
              </w:rPr>
              <w:t>4</w:t>
            </w:r>
            <w:r w:rsidR="00667A28" w:rsidRPr="00667A28">
              <w:rPr>
                <w:b w:val="0"/>
                <w:bCs/>
                <w:noProof/>
                <w:webHidden/>
              </w:rPr>
              <w:fldChar w:fldCharType="end"/>
            </w:r>
          </w:hyperlink>
        </w:p>
        <w:p w14:paraId="2D2D203C" w14:textId="02C5076F" w:rsidR="00667A28" w:rsidRPr="00667A28" w:rsidRDefault="008035E6">
          <w:pPr>
            <w:pStyle w:val="Obsah1"/>
            <w:tabs>
              <w:tab w:val="left" w:pos="660"/>
            </w:tabs>
            <w:rPr>
              <w:rFonts w:asciiTheme="minorHAnsi" w:eastAsiaTheme="minorEastAsia" w:hAnsiTheme="minorHAnsi" w:cstheme="minorBidi"/>
              <w:b w:val="0"/>
              <w:bCs/>
              <w:caps w:val="0"/>
              <w:noProof/>
              <w:lang w:val="de-DE" w:eastAsia="de-DE"/>
            </w:rPr>
          </w:pPr>
          <w:hyperlink w:anchor="_Toc147393704" w:history="1">
            <w:r w:rsidR="00667A28" w:rsidRPr="00667A28">
              <w:rPr>
                <w:rStyle w:val="Hypertextovodkaz"/>
                <w:b w:val="0"/>
                <w:bCs/>
                <w:caps w:val="0"/>
                <w:noProof/>
              </w:rPr>
              <w:t>2</w:t>
            </w:r>
            <w:r w:rsidR="00667A28" w:rsidRPr="00667A28">
              <w:rPr>
                <w:rFonts w:asciiTheme="minorHAnsi" w:eastAsiaTheme="minorEastAsia" w:hAnsiTheme="minorHAnsi" w:cstheme="minorBidi"/>
                <w:b w:val="0"/>
                <w:bCs/>
                <w:caps w:val="0"/>
                <w:noProof/>
                <w:lang w:val="de-DE" w:eastAsia="de-DE"/>
              </w:rPr>
              <w:tab/>
            </w:r>
            <w:r w:rsidR="00667A28" w:rsidRPr="00667A28">
              <w:rPr>
                <w:rStyle w:val="Hypertextovodkaz"/>
                <w:b w:val="0"/>
                <w:bCs/>
                <w:caps w:val="0"/>
                <w:noProof/>
              </w:rPr>
              <w:t>CELKOVÝ POPIS VEGETAČNÍCH ÚPRAV</w:t>
            </w:r>
            <w:r w:rsidR="00667A28" w:rsidRPr="00667A28">
              <w:rPr>
                <w:b w:val="0"/>
                <w:bCs/>
                <w:caps w:val="0"/>
                <w:noProof/>
                <w:webHidden/>
              </w:rPr>
              <w:tab/>
            </w:r>
            <w:r w:rsidR="00667A28" w:rsidRPr="00667A28">
              <w:rPr>
                <w:b w:val="0"/>
                <w:bCs/>
                <w:noProof/>
                <w:webHidden/>
              </w:rPr>
              <w:fldChar w:fldCharType="begin"/>
            </w:r>
            <w:r w:rsidR="00667A28" w:rsidRPr="00667A28">
              <w:rPr>
                <w:b w:val="0"/>
                <w:bCs/>
                <w:noProof/>
                <w:webHidden/>
              </w:rPr>
              <w:instrText xml:space="preserve"> PAGEREF _Toc147393704 \h </w:instrText>
            </w:r>
            <w:r w:rsidR="00667A28" w:rsidRPr="00667A28">
              <w:rPr>
                <w:b w:val="0"/>
                <w:bCs/>
                <w:noProof/>
                <w:webHidden/>
              </w:rPr>
            </w:r>
            <w:r w:rsidR="00667A28" w:rsidRPr="00667A28">
              <w:rPr>
                <w:b w:val="0"/>
                <w:bCs/>
                <w:noProof/>
                <w:webHidden/>
              </w:rPr>
              <w:fldChar w:fldCharType="separate"/>
            </w:r>
            <w:r w:rsidR="005E1AE1">
              <w:rPr>
                <w:b w:val="0"/>
                <w:bCs/>
                <w:noProof/>
                <w:webHidden/>
              </w:rPr>
              <w:t>4</w:t>
            </w:r>
            <w:r w:rsidR="00667A28" w:rsidRPr="00667A28">
              <w:rPr>
                <w:b w:val="0"/>
                <w:bCs/>
                <w:noProof/>
                <w:webHidden/>
              </w:rPr>
              <w:fldChar w:fldCharType="end"/>
            </w:r>
          </w:hyperlink>
        </w:p>
        <w:p w14:paraId="373A61C2" w14:textId="28FBE4EB" w:rsidR="00667A28" w:rsidRPr="00667A28" w:rsidRDefault="008035E6">
          <w:pPr>
            <w:pStyle w:val="Obsah1"/>
            <w:tabs>
              <w:tab w:val="left" w:pos="660"/>
            </w:tabs>
            <w:rPr>
              <w:rFonts w:asciiTheme="minorHAnsi" w:eastAsiaTheme="minorEastAsia" w:hAnsiTheme="minorHAnsi" w:cstheme="minorBidi"/>
              <w:b w:val="0"/>
              <w:bCs/>
              <w:caps w:val="0"/>
              <w:noProof/>
              <w:lang w:val="de-DE" w:eastAsia="de-DE"/>
            </w:rPr>
          </w:pPr>
          <w:hyperlink w:anchor="_Toc147393705" w:history="1">
            <w:r w:rsidR="00667A28" w:rsidRPr="00667A28">
              <w:rPr>
                <w:rStyle w:val="Hypertextovodkaz"/>
                <w:b w:val="0"/>
                <w:bCs/>
                <w:caps w:val="0"/>
                <w:noProof/>
              </w:rPr>
              <w:t>3</w:t>
            </w:r>
            <w:r w:rsidR="00667A28" w:rsidRPr="00667A28">
              <w:rPr>
                <w:rFonts w:asciiTheme="minorHAnsi" w:eastAsiaTheme="minorEastAsia" w:hAnsiTheme="minorHAnsi" w:cstheme="minorBidi"/>
                <w:b w:val="0"/>
                <w:bCs/>
                <w:caps w:val="0"/>
                <w:noProof/>
                <w:lang w:val="de-DE" w:eastAsia="de-DE"/>
              </w:rPr>
              <w:tab/>
            </w:r>
            <w:r w:rsidR="00667A28" w:rsidRPr="00667A28">
              <w:rPr>
                <w:rStyle w:val="Hypertextovodkaz"/>
                <w:b w:val="0"/>
                <w:bCs/>
                <w:caps w:val="0"/>
                <w:noProof/>
              </w:rPr>
              <w:t>INVENTARIZACE</w:t>
            </w:r>
            <w:r w:rsidR="00667A28" w:rsidRPr="00667A28">
              <w:rPr>
                <w:b w:val="0"/>
                <w:bCs/>
                <w:caps w:val="0"/>
                <w:noProof/>
                <w:webHidden/>
              </w:rPr>
              <w:tab/>
            </w:r>
            <w:r w:rsidR="00667A28" w:rsidRPr="00667A28">
              <w:rPr>
                <w:b w:val="0"/>
                <w:bCs/>
                <w:noProof/>
                <w:webHidden/>
              </w:rPr>
              <w:fldChar w:fldCharType="begin"/>
            </w:r>
            <w:r w:rsidR="00667A28" w:rsidRPr="00667A28">
              <w:rPr>
                <w:b w:val="0"/>
                <w:bCs/>
                <w:noProof/>
                <w:webHidden/>
              </w:rPr>
              <w:instrText xml:space="preserve"> PAGEREF _Toc147393705 \h </w:instrText>
            </w:r>
            <w:r w:rsidR="00667A28" w:rsidRPr="00667A28">
              <w:rPr>
                <w:b w:val="0"/>
                <w:bCs/>
                <w:noProof/>
                <w:webHidden/>
              </w:rPr>
            </w:r>
            <w:r w:rsidR="00667A28" w:rsidRPr="00667A28">
              <w:rPr>
                <w:b w:val="0"/>
                <w:bCs/>
                <w:noProof/>
                <w:webHidden/>
              </w:rPr>
              <w:fldChar w:fldCharType="separate"/>
            </w:r>
            <w:r w:rsidR="005E1AE1">
              <w:rPr>
                <w:b w:val="0"/>
                <w:bCs/>
                <w:noProof/>
                <w:webHidden/>
              </w:rPr>
              <w:t>5</w:t>
            </w:r>
            <w:r w:rsidR="00667A28" w:rsidRPr="00667A28">
              <w:rPr>
                <w:b w:val="0"/>
                <w:bCs/>
                <w:noProof/>
                <w:webHidden/>
              </w:rPr>
              <w:fldChar w:fldCharType="end"/>
            </w:r>
          </w:hyperlink>
        </w:p>
        <w:p w14:paraId="55C51FA6" w14:textId="5E2865ED"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06" w:history="1">
            <w:r w:rsidR="00667A28" w:rsidRPr="00667A28">
              <w:rPr>
                <w:rStyle w:val="Hypertextovodkaz"/>
                <w:bCs/>
                <w:noProof/>
              </w:rPr>
              <w:t>3.1</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METODIKA HODNOCENÍ DŘEVIN</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_Toc147393706 \h </w:instrText>
            </w:r>
            <w:r w:rsidR="00667A28" w:rsidRPr="00667A28">
              <w:rPr>
                <w:bCs/>
                <w:noProof/>
                <w:webHidden/>
              </w:rPr>
            </w:r>
            <w:r w:rsidR="00667A28" w:rsidRPr="00667A28">
              <w:rPr>
                <w:bCs/>
                <w:noProof/>
                <w:webHidden/>
              </w:rPr>
              <w:fldChar w:fldCharType="separate"/>
            </w:r>
            <w:r w:rsidR="005E1AE1">
              <w:rPr>
                <w:bCs/>
                <w:noProof/>
                <w:webHidden/>
              </w:rPr>
              <w:t>5</w:t>
            </w:r>
            <w:r w:rsidR="00667A28" w:rsidRPr="00667A28">
              <w:rPr>
                <w:bCs/>
                <w:noProof/>
                <w:webHidden/>
              </w:rPr>
              <w:fldChar w:fldCharType="end"/>
            </w:r>
          </w:hyperlink>
        </w:p>
        <w:p w14:paraId="065C0AC9" w14:textId="489EB368"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07" w:history="1">
            <w:r w:rsidR="00667A28" w:rsidRPr="00667A28">
              <w:rPr>
                <w:rStyle w:val="Hypertextovodkaz"/>
                <w:bCs/>
                <w:i w:val="0"/>
                <w:noProof/>
              </w:rPr>
              <w:t>3.1.1</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ZÁKLADNÍ CHARAKTERISTIKY A DENDROMETRICKÉ HODNOTY</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_Toc147393707 \h </w:instrText>
            </w:r>
            <w:r w:rsidR="00667A28" w:rsidRPr="00667A28">
              <w:rPr>
                <w:bCs/>
                <w:i w:val="0"/>
                <w:noProof/>
                <w:webHidden/>
              </w:rPr>
            </w:r>
            <w:r w:rsidR="00667A28" w:rsidRPr="00667A28">
              <w:rPr>
                <w:bCs/>
                <w:i w:val="0"/>
                <w:noProof/>
                <w:webHidden/>
              </w:rPr>
              <w:fldChar w:fldCharType="separate"/>
            </w:r>
            <w:r w:rsidR="005E1AE1">
              <w:rPr>
                <w:bCs/>
                <w:i w:val="0"/>
                <w:noProof/>
                <w:webHidden/>
              </w:rPr>
              <w:t>5</w:t>
            </w:r>
            <w:r w:rsidR="00667A28" w:rsidRPr="00667A28">
              <w:rPr>
                <w:bCs/>
                <w:i w:val="0"/>
                <w:noProof/>
                <w:webHidden/>
              </w:rPr>
              <w:fldChar w:fldCharType="end"/>
            </w:r>
          </w:hyperlink>
        </w:p>
        <w:p w14:paraId="14166E94" w14:textId="68194A6A"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08" w:history="1">
            <w:r w:rsidR="00667A28" w:rsidRPr="00667A28">
              <w:rPr>
                <w:rStyle w:val="Hypertextovodkaz"/>
                <w:bCs/>
                <w:i w:val="0"/>
                <w:noProof/>
              </w:rPr>
              <w:t>3.1.2</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DOPORUČENÝ ZÁSAH</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_Toc147393708 \h </w:instrText>
            </w:r>
            <w:r w:rsidR="00667A28" w:rsidRPr="00667A28">
              <w:rPr>
                <w:bCs/>
                <w:i w:val="0"/>
                <w:noProof/>
                <w:webHidden/>
              </w:rPr>
            </w:r>
            <w:r w:rsidR="00667A28" w:rsidRPr="00667A28">
              <w:rPr>
                <w:bCs/>
                <w:i w:val="0"/>
                <w:noProof/>
                <w:webHidden/>
              </w:rPr>
              <w:fldChar w:fldCharType="separate"/>
            </w:r>
            <w:r w:rsidR="005E1AE1">
              <w:rPr>
                <w:bCs/>
                <w:i w:val="0"/>
                <w:noProof/>
                <w:webHidden/>
              </w:rPr>
              <w:t>6</w:t>
            </w:r>
            <w:r w:rsidR="00667A28" w:rsidRPr="00667A28">
              <w:rPr>
                <w:bCs/>
                <w:i w:val="0"/>
                <w:noProof/>
                <w:webHidden/>
              </w:rPr>
              <w:fldChar w:fldCharType="end"/>
            </w:r>
          </w:hyperlink>
        </w:p>
        <w:p w14:paraId="3B9CE807" w14:textId="5A78D9C1"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09" w:history="1">
            <w:r w:rsidR="00667A28" w:rsidRPr="00667A28">
              <w:rPr>
                <w:rStyle w:val="Hypertextovodkaz"/>
                <w:bCs/>
                <w:i w:val="0"/>
                <w:noProof/>
              </w:rPr>
              <w:t>3.1.3</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OCHRANA DŘEVIN V PRŮBĚHU STAVBY</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_Toc147393709 \h </w:instrText>
            </w:r>
            <w:r w:rsidR="00667A28" w:rsidRPr="00667A28">
              <w:rPr>
                <w:bCs/>
                <w:i w:val="0"/>
                <w:noProof/>
                <w:webHidden/>
              </w:rPr>
            </w:r>
            <w:r w:rsidR="00667A28" w:rsidRPr="00667A28">
              <w:rPr>
                <w:bCs/>
                <w:i w:val="0"/>
                <w:noProof/>
                <w:webHidden/>
              </w:rPr>
              <w:fldChar w:fldCharType="separate"/>
            </w:r>
            <w:r w:rsidR="005E1AE1">
              <w:rPr>
                <w:bCs/>
                <w:i w:val="0"/>
                <w:noProof/>
                <w:webHidden/>
              </w:rPr>
              <w:t>7</w:t>
            </w:r>
            <w:r w:rsidR="00667A28" w:rsidRPr="00667A28">
              <w:rPr>
                <w:bCs/>
                <w:i w:val="0"/>
                <w:noProof/>
                <w:webHidden/>
              </w:rPr>
              <w:fldChar w:fldCharType="end"/>
            </w:r>
          </w:hyperlink>
        </w:p>
        <w:p w14:paraId="0D7E1A3B" w14:textId="58176D41" w:rsidR="00667A28" w:rsidRPr="00667A28" w:rsidRDefault="008035E6">
          <w:pPr>
            <w:pStyle w:val="Obsah1"/>
            <w:tabs>
              <w:tab w:val="left" w:pos="660"/>
            </w:tabs>
            <w:rPr>
              <w:rFonts w:asciiTheme="minorHAnsi" w:eastAsiaTheme="minorEastAsia" w:hAnsiTheme="minorHAnsi" w:cstheme="minorBidi"/>
              <w:b w:val="0"/>
              <w:bCs/>
              <w:caps w:val="0"/>
              <w:noProof/>
              <w:lang w:val="de-DE" w:eastAsia="de-DE"/>
            </w:rPr>
          </w:pPr>
          <w:hyperlink w:anchor="_Toc147393710" w:history="1">
            <w:r w:rsidR="00667A28" w:rsidRPr="00667A28">
              <w:rPr>
                <w:rStyle w:val="Hypertextovodkaz"/>
                <w:b w:val="0"/>
                <w:bCs/>
                <w:caps w:val="0"/>
                <w:noProof/>
              </w:rPr>
              <w:t>4</w:t>
            </w:r>
            <w:r w:rsidR="00667A28" w:rsidRPr="00667A28">
              <w:rPr>
                <w:rFonts w:asciiTheme="minorHAnsi" w:eastAsiaTheme="minorEastAsia" w:hAnsiTheme="minorHAnsi" w:cstheme="minorBidi"/>
                <w:b w:val="0"/>
                <w:bCs/>
                <w:caps w:val="0"/>
                <w:noProof/>
                <w:lang w:val="de-DE" w:eastAsia="de-DE"/>
              </w:rPr>
              <w:tab/>
            </w:r>
            <w:r w:rsidR="00667A28" w:rsidRPr="00667A28">
              <w:rPr>
                <w:rStyle w:val="Hypertextovodkaz"/>
                <w:b w:val="0"/>
                <w:bCs/>
                <w:caps w:val="0"/>
                <w:noProof/>
              </w:rPr>
              <w:t>NÁVRH NOVÝCH VÝSADEB</w:t>
            </w:r>
            <w:r w:rsidR="00667A28" w:rsidRPr="00667A28">
              <w:rPr>
                <w:b w:val="0"/>
                <w:bCs/>
                <w:caps w:val="0"/>
                <w:noProof/>
                <w:webHidden/>
              </w:rPr>
              <w:tab/>
            </w:r>
            <w:r w:rsidR="00667A28" w:rsidRPr="00667A28">
              <w:rPr>
                <w:b w:val="0"/>
                <w:bCs/>
                <w:noProof/>
                <w:webHidden/>
              </w:rPr>
              <w:fldChar w:fldCharType="begin"/>
            </w:r>
            <w:r w:rsidR="00667A28" w:rsidRPr="00667A28">
              <w:rPr>
                <w:b w:val="0"/>
                <w:bCs/>
                <w:noProof/>
                <w:webHidden/>
              </w:rPr>
              <w:instrText xml:space="preserve"> PAGEREF _Toc147393710 \h </w:instrText>
            </w:r>
            <w:r w:rsidR="00667A28" w:rsidRPr="00667A28">
              <w:rPr>
                <w:b w:val="0"/>
                <w:bCs/>
                <w:noProof/>
                <w:webHidden/>
              </w:rPr>
            </w:r>
            <w:r w:rsidR="00667A28" w:rsidRPr="00667A28">
              <w:rPr>
                <w:b w:val="0"/>
                <w:bCs/>
                <w:noProof/>
                <w:webHidden/>
              </w:rPr>
              <w:fldChar w:fldCharType="separate"/>
            </w:r>
            <w:r w:rsidR="005E1AE1">
              <w:rPr>
                <w:b w:val="0"/>
                <w:bCs/>
                <w:noProof/>
                <w:webHidden/>
              </w:rPr>
              <w:t>9</w:t>
            </w:r>
            <w:r w:rsidR="00667A28" w:rsidRPr="00667A28">
              <w:rPr>
                <w:b w:val="0"/>
                <w:bCs/>
                <w:noProof/>
                <w:webHidden/>
              </w:rPr>
              <w:fldChar w:fldCharType="end"/>
            </w:r>
          </w:hyperlink>
        </w:p>
        <w:p w14:paraId="39C0FA10" w14:textId="18BF7F9B"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11" w:history="1">
            <w:r w:rsidR="00667A28" w:rsidRPr="00667A28">
              <w:rPr>
                <w:rStyle w:val="Hypertextovodkaz"/>
                <w:bCs/>
                <w:noProof/>
              </w:rPr>
              <w:t>4.1</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ČISTÉ TERÉNNÍ ÚPRAVY</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_Toc147393711 \h </w:instrText>
            </w:r>
            <w:r w:rsidR="00667A28" w:rsidRPr="00667A28">
              <w:rPr>
                <w:bCs/>
                <w:noProof/>
                <w:webHidden/>
              </w:rPr>
            </w:r>
            <w:r w:rsidR="00667A28" w:rsidRPr="00667A28">
              <w:rPr>
                <w:bCs/>
                <w:noProof/>
                <w:webHidden/>
              </w:rPr>
              <w:fldChar w:fldCharType="separate"/>
            </w:r>
            <w:r w:rsidR="005E1AE1">
              <w:rPr>
                <w:bCs/>
                <w:noProof/>
                <w:webHidden/>
              </w:rPr>
              <w:t>9</w:t>
            </w:r>
            <w:r w:rsidR="00667A28" w:rsidRPr="00667A28">
              <w:rPr>
                <w:bCs/>
                <w:noProof/>
                <w:webHidden/>
              </w:rPr>
              <w:fldChar w:fldCharType="end"/>
            </w:r>
          </w:hyperlink>
        </w:p>
        <w:p w14:paraId="3B460D3B" w14:textId="5BFF86A4"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12" w:history="1">
            <w:r w:rsidR="00667A28" w:rsidRPr="00667A28">
              <w:rPr>
                <w:rStyle w:val="Hypertextovodkaz"/>
                <w:bCs/>
                <w:noProof/>
              </w:rPr>
              <w:t>4.2</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DRUHOVÁ SKLADBA NOVÝCH VÝSADEB</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_Toc147393712 \h </w:instrText>
            </w:r>
            <w:r w:rsidR="00667A28" w:rsidRPr="00667A28">
              <w:rPr>
                <w:bCs/>
                <w:noProof/>
                <w:webHidden/>
              </w:rPr>
            </w:r>
            <w:r w:rsidR="00667A28" w:rsidRPr="00667A28">
              <w:rPr>
                <w:bCs/>
                <w:noProof/>
                <w:webHidden/>
              </w:rPr>
              <w:fldChar w:fldCharType="separate"/>
            </w:r>
            <w:r w:rsidR="005E1AE1">
              <w:rPr>
                <w:bCs/>
                <w:noProof/>
                <w:webHidden/>
              </w:rPr>
              <w:t>10</w:t>
            </w:r>
            <w:r w:rsidR="00667A28" w:rsidRPr="00667A28">
              <w:rPr>
                <w:bCs/>
                <w:noProof/>
                <w:webHidden/>
              </w:rPr>
              <w:fldChar w:fldCharType="end"/>
            </w:r>
          </w:hyperlink>
        </w:p>
        <w:p w14:paraId="09766CF9" w14:textId="610A2E32"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13" w:history="1">
            <w:r w:rsidR="00667A28" w:rsidRPr="00667A28">
              <w:rPr>
                <w:rStyle w:val="Hypertextovodkaz"/>
                <w:bCs/>
                <w:i w:val="0"/>
                <w:noProof/>
              </w:rPr>
              <w:t>4.2.1</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STROMY</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_Toc147393713 \h </w:instrText>
            </w:r>
            <w:r w:rsidR="00667A28" w:rsidRPr="00667A28">
              <w:rPr>
                <w:bCs/>
                <w:i w:val="0"/>
                <w:noProof/>
                <w:webHidden/>
              </w:rPr>
            </w:r>
            <w:r w:rsidR="00667A28" w:rsidRPr="00667A28">
              <w:rPr>
                <w:bCs/>
                <w:i w:val="0"/>
                <w:noProof/>
                <w:webHidden/>
              </w:rPr>
              <w:fldChar w:fldCharType="separate"/>
            </w:r>
            <w:r w:rsidR="005E1AE1">
              <w:rPr>
                <w:bCs/>
                <w:i w:val="0"/>
                <w:noProof/>
                <w:webHidden/>
              </w:rPr>
              <w:t>10</w:t>
            </w:r>
            <w:r w:rsidR="00667A28" w:rsidRPr="00667A28">
              <w:rPr>
                <w:bCs/>
                <w:i w:val="0"/>
                <w:noProof/>
                <w:webHidden/>
              </w:rPr>
              <w:fldChar w:fldCharType="end"/>
            </w:r>
          </w:hyperlink>
        </w:p>
        <w:p w14:paraId="1F3F4C73" w14:textId="0265D523"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14" w:history="1">
            <w:r w:rsidR="00667A28" w:rsidRPr="00667A28">
              <w:rPr>
                <w:rStyle w:val="Hypertextovodkaz"/>
                <w:bCs/>
                <w:i w:val="0"/>
                <w:noProof/>
              </w:rPr>
              <w:t>4.2.2</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EXTENZIVNÍ TRVALKOVÉ RABATO</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_Toc147393714 \h </w:instrText>
            </w:r>
            <w:r w:rsidR="00667A28" w:rsidRPr="00667A28">
              <w:rPr>
                <w:bCs/>
                <w:i w:val="0"/>
                <w:noProof/>
                <w:webHidden/>
              </w:rPr>
            </w:r>
            <w:r w:rsidR="00667A28" w:rsidRPr="00667A28">
              <w:rPr>
                <w:bCs/>
                <w:i w:val="0"/>
                <w:noProof/>
                <w:webHidden/>
              </w:rPr>
              <w:fldChar w:fldCharType="separate"/>
            </w:r>
            <w:r w:rsidR="005E1AE1">
              <w:rPr>
                <w:bCs/>
                <w:i w:val="0"/>
                <w:noProof/>
                <w:webHidden/>
              </w:rPr>
              <w:t>11</w:t>
            </w:r>
            <w:r w:rsidR="00667A28" w:rsidRPr="00667A28">
              <w:rPr>
                <w:bCs/>
                <w:i w:val="0"/>
                <w:noProof/>
                <w:webHidden/>
              </w:rPr>
              <w:fldChar w:fldCharType="end"/>
            </w:r>
          </w:hyperlink>
        </w:p>
        <w:p w14:paraId="5A648FE6" w14:textId="142222D8"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15" w:history="1">
            <w:r w:rsidR="00667A28" w:rsidRPr="00667A28">
              <w:rPr>
                <w:rStyle w:val="Hypertextovodkaz"/>
                <w:bCs/>
                <w:i w:val="0"/>
                <w:noProof/>
              </w:rPr>
              <w:t>4.2.3</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TRÁVINOBILINNÉ SMĚSI</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_Toc147393715 \h </w:instrText>
            </w:r>
            <w:r w:rsidR="00667A28" w:rsidRPr="00667A28">
              <w:rPr>
                <w:bCs/>
                <w:i w:val="0"/>
                <w:noProof/>
                <w:webHidden/>
              </w:rPr>
            </w:r>
            <w:r w:rsidR="00667A28" w:rsidRPr="00667A28">
              <w:rPr>
                <w:bCs/>
                <w:i w:val="0"/>
                <w:noProof/>
                <w:webHidden/>
              </w:rPr>
              <w:fldChar w:fldCharType="separate"/>
            </w:r>
            <w:r w:rsidR="005E1AE1">
              <w:rPr>
                <w:bCs/>
                <w:i w:val="0"/>
                <w:noProof/>
                <w:webHidden/>
              </w:rPr>
              <w:t>11</w:t>
            </w:r>
            <w:r w:rsidR="00667A28" w:rsidRPr="00667A28">
              <w:rPr>
                <w:bCs/>
                <w:i w:val="0"/>
                <w:noProof/>
                <w:webHidden/>
              </w:rPr>
              <w:fldChar w:fldCharType="end"/>
            </w:r>
          </w:hyperlink>
        </w:p>
        <w:p w14:paraId="5EF14644" w14:textId="0A141F11"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16" w:history="1">
            <w:r w:rsidR="00667A28" w:rsidRPr="00667A28">
              <w:rPr>
                <w:rStyle w:val="Hypertextovodkaz"/>
                <w:bCs/>
                <w:noProof/>
              </w:rPr>
              <w:t>4.3</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VÝSADBOVÝ MATERIÁL</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_Toc147393716 \h </w:instrText>
            </w:r>
            <w:r w:rsidR="00667A28" w:rsidRPr="00667A28">
              <w:rPr>
                <w:bCs/>
                <w:noProof/>
                <w:webHidden/>
              </w:rPr>
            </w:r>
            <w:r w:rsidR="00667A28" w:rsidRPr="00667A28">
              <w:rPr>
                <w:bCs/>
                <w:noProof/>
                <w:webHidden/>
              </w:rPr>
              <w:fldChar w:fldCharType="separate"/>
            </w:r>
            <w:r w:rsidR="005E1AE1">
              <w:rPr>
                <w:bCs/>
                <w:noProof/>
                <w:webHidden/>
              </w:rPr>
              <w:t>12</w:t>
            </w:r>
            <w:r w:rsidR="00667A28" w:rsidRPr="00667A28">
              <w:rPr>
                <w:bCs/>
                <w:noProof/>
                <w:webHidden/>
              </w:rPr>
              <w:fldChar w:fldCharType="end"/>
            </w:r>
          </w:hyperlink>
        </w:p>
        <w:p w14:paraId="69218521" w14:textId="16F2E6C7"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17" w:history="1">
            <w:r w:rsidR="00667A28" w:rsidRPr="00667A28">
              <w:rPr>
                <w:rStyle w:val="Hypertextovodkaz"/>
                <w:bCs/>
                <w:noProof/>
              </w:rPr>
              <w:t>4.4</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TECHNOLOGIE ZALOŽENÍ VEGETAČNÍCH PRVKŮ</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_Toc147393717 \h </w:instrText>
            </w:r>
            <w:r w:rsidR="00667A28" w:rsidRPr="00667A28">
              <w:rPr>
                <w:bCs/>
                <w:noProof/>
                <w:webHidden/>
              </w:rPr>
            </w:r>
            <w:r w:rsidR="00667A28" w:rsidRPr="00667A28">
              <w:rPr>
                <w:bCs/>
                <w:noProof/>
                <w:webHidden/>
              </w:rPr>
              <w:fldChar w:fldCharType="separate"/>
            </w:r>
            <w:r w:rsidR="005E1AE1">
              <w:rPr>
                <w:bCs/>
                <w:noProof/>
                <w:webHidden/>
              </w:rPr>
              <w:t>12</w:t>
            </w:r>
            <w:r w:rsidR="00667A28" w:rsidRPr="00667A28">
              <w:rPr>
                <w:bCs/>
                <w:noProof/>
                <w:webHidden/>
              </w:rPr>
              <w:fldChar w:fldCharType="end"/>
            </w:r>
          </w:hyperlink>
        </w:p>
        <w:p w14:paraId="45FD2871" w14:textId="3BA5C0D3"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18" w:history="1">
            <w:r w:rsidR="00667A28" w:rsidRPr="00667A28">
              <w:rPr>
                <w:rStyle w:val="Hypertextovodkaz"/>
                <w:bCs/>
                <w:i w:val="0"/>
                <w:noProof/>
              </w:rPr>
              <w:t>4.4.1</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STROMY</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_Toc147393718 \h </w:instrText>
            </w:r>
            <w:r w:rsidR="00667A28" w:rsidRPr="00667A28">
              <w:rPr>
                <w:bCs/>
                <w:i w:val="0"/>
                <w:noProof/>
                <w:webHidden/>
              </w:rPr>
            </w:r>
            <w:r w:rsidR="00667A28" w:rsidRPr="00667A28">
              <w:rPr>
                <w:bCs/>
                <w:i w:val="0"/>
                <w:noProof/>
                <w:webHidden/>
              </w:rPr>
              <w:fldChar w:fldCharType="separate"/>
            </w:r>
            <w:r w:rsidR="005E1AE1">
              <w:rPr>
                <w:bCs/>
                <w:i w:val="0"/>
                <w:noProof/>
                <w:webHidden/>
              </w:rPr>
              <w:t>12</w:t>
            </w:r>
            <w:r w:rsidR="00667A28" w:rsidRPr="00667A28">
              <w:rPr>
                <w:bCs/>
                <w:i w:val="0"/>
                <w:noProof/>
                <w:webHidden/>
              </w:rPr>
              <w:fldChar w:fldCharType="end"/>
            </w:r>
          </w:hyperlink>
        </w:p>
        <w:p w14:paraId="1C054EA5" w14:textId="08CA0223"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19" w:history="1">
            <w:r w:rsidR="00667A28" w:rsidRPr="00667A28">
              <w:rPr>
                <w:rStyle w:val="Hypertextovodkaz"/>
                <w:bCs/>
                <w:i w:val="0"/>
                <w:noProof/>
              </w:rPr>
              <w:t>4.4.2</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TRÁVNÍKY</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_Toc147393719 \h </w:instrText>
            </w:r>
            <w:r w:rsidR="00667A28" w:rsidRPr="00667A28">
              <w:rPr>
                <w:bCs/>
                <w:i w:val="0"/>
                <w:noProof/>
                <w:webHidden/>
              </w:rPr>
            </w:r>
            <w:r w:rsidR="00667A28" w:rsidRPr="00667A28">
              <w:rPr>
                <w:bCs/>
                <w:i w:val="0"/>
                <w:noProof/>
                <w:webHidden/>
              </w:rPr>
              <w:fldChar w:fldCharType="separate"/>
            </w:r>
            <w:r w:rsidR="005E1AE1">
              <w:rPr>
                <w:bCs/>
                <w:i w:val="0"/>
                <w:noProof/>
                <w:webHidden/>
              </w:rPr>
              <w:t>13</w:t>
            </w:r>
            <w:r w:rsidR="00667A28" w:rsidRPr="00667A28">
              <w:rPr>
                <w:bCs/>
                <w:i w:val="0"/>
                <w:noProof/>
                <w:webHidden/>
              </w:rPr>
              <w:fldChar w:fldCharType="end"/>
            </w:r>
          </w:hyperlink>
        </w:p>
        <w:p w14:paraId="12A6D062" w14:textId="241054AA" w:rsidR="00667A28" w:rsidRPr="00667A28" w:rsidRDefault="008035E6">
          <w:pPr>
            <w:pStyle w:val="Obsah3"/>
            <w:tabs>
              <w:tab w:val="left" w:pos="1320"/>
            </w:tabs>
            <w:rPr>
              <w:rFonts w:asciiTheme="minorHAnsi" w:eastAsiaTheme="minorEastAsia" w:hAnsiTheme="minorHAnsi" w:cstheme="minorBidi"/>
              <w:bCs/>
              <w:i w:val="0"/>
              <w:noProof/>
              <w:lang w:val="de-DE" w:eastAsia="de-DE"/>
            </w:rPr>
          </w:pPr>
          <w:hyperlink w:anchor="_Toc147393720" w:history="1">
            <w:r w:rsidR="00667A28" w:rsidRPr="00667A28">
              <w:rPr>
                <w:rStyle w:val="Hypertextovodkaz"/>
                <w:bCs/>
                <w:i w:val="0"/>
                <w:noProof/>
              </w:rPr>
              <w:t>4.4.3</w:t>
            </w:r>
            <w:r w:rsidR="00667A28" w:rsidRPr="00667A28">
              <w:rPr>
                <w:rFonts w:asciiTheme="minorHAnsi" w:eastAsiaTheme="minorEastAsia" w:hAnsiTheme="minorHAnsi" w:cstheme="minorBidi"/>
                <w:bCs/>
                <w:i w:val="0"/>
                <w:noProof/>
                <w:lang w:val="de-DE" w:eastAsia="de-DE"/>
              </w:rPr>
              <w:tab/>
            </w:r>
            <w:r w:rsidR="00667A28" w:rsidRPr="00667A28">
              <w:rPr>
                <w:rStyle w:val="Hypertextovodkaz"/>
                <w:bCs/>
                <w:i w:val="0"/>
                <w:noProof/>
              </w:rPr>
              <w:t>TRVALKOVÁ RABATA</w:t>
            </w:r>
            <w:r w:rsidR="00667A28" w:rsidRPr="00667A28">
              <w:rPr>
                <w:bCs/>
                <w:i w:val="0"/>
                <w:noProof/>
                <w:webHidden/>
              </w:rPr>
              <w:tab/>
            </w:r>
            <w:r w:rsidR="00667A28" w:rsidRPr="00667A28">
              <w:rPr>
                <w:bCs/>
                <w:i w:val="0"/>
                <w:noProof/>
                <w:webHidden/>
              </w:rPr>
              <w:fldChar w:fldCharType="begin"/>
            </w:r>
            <w:r w:rsidR="00667A28" w:rsidRPr="00667A28">
              <w:rPr>
                <w:bCs/>
                <w:i w:val="0"/>
                <w:noProof/>
                <w:webHidden/>
              </w:rPr>
              <w:instrText xml:space="preserve"> PAGEREF _Toc147393720 \h </w:instrText>
            </w:r>
            <w:r w:rsidR="00667A28" w:rsidRPr="00667A28">
              <w:rPr>
                <w:bCs/>
                <w:i w:val="0"/>
                <w:noProof/>
                <w:webHidden/>
              </w:rPr>
            </w:r>
            <w:r w:rsidR="00667A28" w:rsidRPr="00667A28">
              <w:rPr>
                <w:bCs/>
                <w:i w:val="0"/>
                <w:noProof/>
                <w:webHidden/>
              </w:rPr>
              <w:fldChar w:fldCharType="separate"/>
            </w:r>
            <w:r w:rsidR="005E1AE1">
              <w:rPr>
                <w:bCs/>
                <w:i w:val="0"/>
                <w:noProof/>
                <w:webHidden/>
              </w:rPr>
              <w:t>13</w:t>
            </w:r>
            <w:r w:rsidR="00667A28" w:rsidRPr="00667A28">
              <w:rPr>
                <w:bCs/>
                <w:i w:val="0"/>
                <w:noProof/>
                <w:webHidden/>
              </w:rPr>
              <w:fldChar w:fldCharType="end"/>
            </w:r>
          </w:hyperlink>
        </w:p>
        <w:p w14:paraId="2494FB2C" w14:textId="2D9A9AEB"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21" w:history="1">
            <w:r w:rsidR="00667A28" w:rsidRPr="00667A28">
              <w:rPr>
                <w:rStyle w:val="Hypertextovodkaz"/>
                <w:bCs/>
                <w:noProof/>
              </w:rPr>
              <w:t>4.5</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PRVKY ZVYŠUJÍCÍ BIODIVERZITU</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_Toc147393721 \h </w:instrText>
            </w:r>
            <w:r w:rsidR="00667A28" w:rsidRPr="00667A28">
              <w:rPr>
                <w:bCs/>
                <w:noProof/>
                <w:webHidden/>
              </w:rPr>
            </w:r>
            <w:r w:rsidR="00667A28" w:rsidRPr="00667A28">
              <w:rPr>
                <w:bCs/>
                <w:noProof/>
                <w:webHidden/>
              </w:rPr>
              <w:fldChar w:fldCharType="separate"/>
            </w:r>
            <w:r w:rsidR="005E1AE1">
              <w:rPr>
                <w:bCs/>
                <w:noProof/>
                <w:webHidden/>
              </w:rPr>
              <w:t>13</w:t>
            </w:r>
            <w:r w:rsidR="00667A28" w:rsidRPr="00667A28">
              <w:rPr>
                <w:bCs/>
                <w:noProof/>
                <w:webHidden/>
              </w:rPr>
              <w:fldChar w:fldCharType="end"/>
            </w:r>
          </w:hyperlink>
        </w:p>
        <w:p w14:paraId="027489F9" w14:textId="746B5434" w:rsidR="00667A28" w:rsidRPr="00667A28" w:rsidRDefault="008035E6">
          <w:pPr>
            <w:pStyle w:val="Obsah1"/>
            <w:tabs>
              <w:tab w:val="left" w:pos="660"/>
            </w:tabs>
            <w:rPr>
              <w:rFonts w:asciiTheme="minorHAnsi" w:eastAsiaTheme="minorEastAsia" w:hAnsiTheme="minorHAnsi" w:cstheme="minorBidi"/>
              <w:b w:val="0"/>
              <w:bCs/>
              <w:caps w:val="0"/>
              <w:noProof/>
              <w:lang w:val="de-DE" w:eastAsia="de-DE"/>
            </w:rPr>
          </w:pPr>
          <w:hyperlink w:anchor="_Toc147393722" w:history="1">
            <w:r w:rsidR="00667A28" w:rsidRPr="00667A28">
              <w:rPr>
                <w:rStyle w:val="Hypertextovodkaz"/>
                <w:b w:val="0"/>
                <w:bCs/>
                <w:caps w:val="0"/>
                <w:noProof/>
              </w:rPr>
              <w:t>5</w:t>
            </w:r>
            <w:r w:rsidR="00667A28" w:rsidRPr="00667A28">
              <w:rPr>
                <w:rFonts w:asciiTheme="minorHAnsi" w:eastAsiaTheme="minorEastAsia" w:hAnsiTheme="minorHAnsi" w:cstheme="minorBidi"/>
                <w:b w:val="0"/>
                <w:bCs/>
                <w:caps w:val="0"/>
                <w:noProof/>
                <w:lang w:val="de-DE" w:eastAsia="de-DE"/>
              </w:rPr>
              <w:tab/>
            </w:r>
            <w:r w:rsidR="00667A28" w:rsidRPr="00667A28">
              <w:rPr>
                <w:rStyle w:val="Hypertextovodkaz"/>
                <w:b w:val="0"/>
                <w:bCs/>
                <w:caps w:val="0"/>
                <w:noProof/>
              </w:rPr>
              <w:t>ZÁVĚR</w:t>
            </w:r>
            <w:r w:rsidR="00667A28" w:rsidRPr="00667A28">
              <w:rPr>
                <w:b w:val="0"/>
                <w:bCs/>
                <w:caps w:val="0"/>
                <w:noProof/>
                <w:webHidden/>
              </w:rPr>
              <w:tab/>
            </w:r>
            <w:r w:rsidR="00667A28" w:rsidRPr="00667A28">
              <w:rPr>
                <w:b w:val="0"/>
                <w:bCs/>
                <w:noProof/>
                <w:webHidden/>
              </w:rPr>
              <w:fldChar w:fldCharType="begin"/>
            </w:r>
            <w:r w:rsidR="00667A28" w:rsidRPr="00667A28">
              <w:rPr>
                <w:b w:val="0"/>
                <w:bCs/>
                <w:noProof/>
                <w:webHidden/>
              </w:rPr>
              <w:instrText xml:space="preserve"> PAGEREF _Toc147393722 \h </w:instrText>
            </w:r>
            <w:r w:rsidR="00667A28" w:rsidRPr="00667A28">
              <w:rPr>
                <w:b w:val="0"/>
                <w:bCs/>
                <w:noProof/>
                <w:webHidden/>
              </w:rPr>
            </w:r>
            <w:r w:rsidR="00667A28" w:rsidRPr="00667A28">
              <w:rPr>
                <w:b w:val="0"/>
                <w:bCs/>
                <w:noProof/>
                <w:webHidden/>
              </w:rPr>
              <w:fldChar w:fldCharType="separate"/>
            </w:r>
            <w:r w:rsidR="005E1AE1">
              <w:rPr>
                <w:b w:val="0"/>
                <w:bCs/>
                <w:noProof/>
                <w:webHidden/>
              </w:rPr>
              <w:t>14</w:t>
            </w:r>
            <w:r w:rsidR="00667A28" w:rsidRPr="00667A28">
              <w:rPr>
                <w:b w:val="0"/>
                <w:bCs/>
                <w:noProof/>
                <w:webHidden/>
              </w:rPr>
              <w:fldChar w:fldCharType="end"/>
            </w:r>
          </w:hyperlink>
        </w:p>
        <w:p w14:paraId="4BDDD7C5" w14:textId="56573C81"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23" w:history="1">
            <w:r w:rsidR="00667A28" w:rsidRPr="00667A28">
              <w:rPr>
                <w:rStyle w:val="Hypertextovodkaz"/>
                <w:bCs/>
                <w:noProof/>
              </w:rPr>
              <w:t>5.1</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PŘEDNOST JEDNOTLIVÝCH ČÁSTÍ DOKUMENTACE</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_Toc147393723 \h </w:instrText>
            </w:r>
            <w:r w:rsidR="00667A28" w:rsidRPr="00667A28">
              <w:rPr>
                <w:bCs/>
                <w:noProof/>
                <w:webHidden/>
              </w:rPr>
            </w:r>
            <w:r w:rsidR="00667A28" w:rsidRPr="00667A28">
              <w:rPr>
                <w:bCs/>
                <w:noProof/>
                <w:webHidden/>
              </w:rPr>
              <w:fldChar w:fldCharType="separate"/>
            </w:r>
            <w:r w:rsidR="005E1AE1">
              <w:rPr>
                <w:bCs/>
                <w:noProof/>
                <w:webHidden/>
              </w:rPr>
              <w:t>14</w:t>
            </w:r>
            <w:r w:rsidR="00667A28" w:rsidRPr="00667A28">
              <w:rPr>
                <w:bCs/>
                <w:noProof/>
                <w:webHidden/>
              </w:rPr>
              <w:fldChar w:fldCharType="end"/>
            </w:r>
          </w:hyperlink>
        </w:p>
        <w:p w14:paraId="18AB70E5" w14:textId="322EC04C"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24" w:history="1">
            <w:r w:rsidR="00667A28" w:rsidRPr="00667A28">
              <w:rPr>
                <w:rStyle w:val="Hypertextovodkaz"/>
                <w:bCs/>
                <w:noProof/>
              </w:rPr>
              <w:t>5.2</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NORMY A LEGISLATIVNÍ RÁMEC</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_Toc147393724 \h </w:instrText>
            </w:r>
            <w:r w:rsidR="00667A28" w:rsidRPr="00667A28">
              <w:rPr>
                <w:bCs/>
                <w:noProof/>
                <w:webHidden/>
              </w:rPr>
            </w:r>
            <w:r w:rsidR="00667A28" w:rsidRPr="00667A28">
              <w:rPr>
                <w:bCs/>
                <w:noProof/>
                <w:webHidden/>
              </w:rPr>
              <w:fldChar w:fldCharType="separate"/>
            </w:r>
            <w:r w:rsidR="005E1AE1">
              <w:rPr>
                <w:bCs/>
                <w:noProof/>
                <w:webHidden/>
              </w:rPr>
              <w:t>14</w:t>
            </w:r>
            <w:r w:rsidR="00667A28" w:rsidRPr="00667A28">
              <w:rPr>
                <w:bCs/>
                <w:noProof/>
                <w:webHidden/>
              </w:rPr>
              <w:fldChar w:fldCharType="end"/>
            </w:r>
          </w:hyperlink>
        </w:p>
        <w:p w14:paraId="0416C0E2" w14:textId="3491CBEB" w:rsidR="00667A28" w:rsidRPr="00667A28" w:rsidRDefault="008035E6">
          <w:pPr>
            <w:pStyle w:val="Obsah2"/>
            <w:tabs>
              <w:tab w:val="left" w:pos="880"/>
            </w:tabs>
            <w:rPr>
              <w:rFonts w:asciiTheme="minorHAnsi" w:eastAsiaTheme="minorEastAsia" w:hAnsiTheme="minorHAnsi" w:cstheme="minorBidi"/>
              <w:bCs/>
              <w:smallCaps w:val="0"/>
              <w:noProof/>
              <w:lang w:val="de-DE" w:eastAsia="de-DE"/>
            </w:rPr>
          </w:pPr>
          <w:hyperlink w:anchor="_Toc147393725" w:history="1">
            <w:r w:rsidR="00667A28" w:rsidRPr="00667A28">
              <w:rPr>
                <w:rStyle w:val="Hypertextovodkaz"/>
                <w:bCs/>
                <w:noProof/>
              </w:rPr>
              <w:t>5.3</w:t>
            </w:r>
            <w:r w:rsidR="00667A28" w:rsidRPr="00667A28">
              <w:rPr>
                <w:rFonts w:asciiTheme="minorHAnsi" w:eastAsiaTheme="minorEastAsia" w:hAnsiTheme="minorHAnsi" w:cstheme="minorBidi"/>
                <w:bCs/>
                <w:smallCaps w:val="0"/>
                <w:noProof/>
                <w:lang w:val="de-DE" w:eastAsia="de-DE"/>
              </w:rPr>
              <w:tab/>
            </w:r>
            <w:r w:rsidR="00667A28" w:rsidRPr="00667A28">
              <w:rPr>
                <w:rStyle w:val="Hypertextovodkaz"/>
                <w:bCs/>
                <w:noProof/>
              </w:rPr>
              <w:t>BEZPEČNOST A DODRŽENÍ OBECNÝCH POŽADAVKŮ NA VÝSTAVBU</w:t>
            </w:r>
            <w:r w:rsidR="00667A28" w:rsidRPr="00667A28">
              <w:rPr>
                <w:bCs/>
                <w:noProof/>
                <w:webHidden/>
              </w:rPr>
              <w:tab/>
            </w:r>
            <w:r w:rsidR="00667A28" w:rsidRPr="00667A28">
              <w:rPr>
                <w:bCs/>
                <w:noProof/>
                <w:webHidden/>
              </w:rPr>
              <w:fldChar w:fldCharType="begin"/>
            </w:r>
            <w:r w:rsidR="00667A28" w:rsidRPr="00667A28">
              <w:rPr>
                <w:bCs/>
                <w:noProof/>
                <w:webHidden/>
              </w:rPr>
              <w:instrText xml:space="preserve"> PAGEREF _Toc147393725 \h </w:instrText>
            </w:r>
            <w:r w:rsidR="00667A28" w:rsidRPr="00667A28">
              <w:rPr>
                <w:bCs/>
                <w:noProof/>
                <w:webHidden/>
              </w:rPr>
            </w:r>
            <w:r w:rsidR="00667A28" w:rsidRPr="00667A28">
              <w:rPr>
                <w:bCs/>
                <w:noProof/>
                <w:webHidden/>
              </w:rPr>
              <w:fldChar w:fldCharType="separate"/>
            </w:r>
            <w:r w:rsidR="005E1AE1">
              <w:rPr>
                <w:bCs/>
                <w:noProof/>
                <w:webHidden/>
              </w:rPr>
              <w:t>14</w:t>
            </w:r>
            <w:r w:rsidR="00667A28" w:rsidRPr="00667A28">
              <w:rPr>
                <w:bCs/>
                <w:noProof/>
                <w:webHidden/>
              </w:rPr>
              <w:fldChar w:fldCharType="end"/>
            </w:r>
          </w:hyperlink>
        </w:p>
        <w:p w14:paraId="1D18C984" w14:textId="093227E9" w:rsidR="00AB7981" w:rsidRPr="007349F4" w:rsidRDefault="00AB7981" w:rsidP="0092276E">
          <w:pPr>
            <w:ind w:firstLine="0"/>
          </w:pPr>
          <w:r w:rsidRPr="007349F4">
            <w:rPr>
              <w:caps/>
            </w:rPr>
            <w:fldChar w:fldCharType="end"/>
          </w:r>
        </w:p>
      </w:sdtContent>
    </w:sdt>
    <w:p w14:paraId="5792B46B" w14:textId="77777777" w:rsidR="00BF5389" w:rsidRPr="007349F4" w:rsidRDefault="00BF5389" w:rsidP="0092276E">
      <w:pPr>
        <w:ind w:firstLine="0"/>
        <w:rPr>
          <w:caps/>
          <w:kern w:val="28"/>
        </w:rPr>
      </w:pPr>
      <w:bookmarkStart w:id="13" w:name="_Toc529793480"/>
      <w:bookmarkEnd w:id="9"/>
      <w:r w:rsidRPr="007349F4">
        <w:br w:type="page"/>
      </w:r>
    </w:p>
    <w:p w14:paraId="72C0155B" w14:textId="77777777" w:rsidR="009D1B9E" w:rsidRPr="00AB52E5" w:rsidRDefault="009D1B9E" w:rsidP="0092276E">
      <w:pPr>
        <w:pStyle w:val="Odstavecseseznamem"/>
        <w:ind w:left="720" w:firstLine="0"/>
      </w:pPr>
    </w:p>
    <w:p w14:paraId="0DD0DFA0" w14:textId="77777777" w:rsidR="00472C98" w:rsidRDefault="00472C98" w:rsidP="00822C58">
      <w:pPr>
        <w:pStyle w:val="Nadpis1"/>
      </w:pPr>
      <w:bookmarkStart w:id="14" w:name="_Toc57273532"/>
      <w:bookmarkStart w:id="15" w:name="_Toc147393703"/>
      <w:r>
        <w:t>použité zdroje</w:t>
      </w:r>
      <w:bookmarkEnd w:id="14"/>
      <w:bookmarkEnd w:id="15"/>
    </w:p>
    <w:p w14:paraId="211FB5D9" w14:textId="77777777" w:rsidR="00472C98" w:rsidRDefault="00472C98">
      <w:pPr>
        <w:pStyle w:val="Odstavecseseznamem"/>
        <w:numPr>
          <w:ilvl w:val="0"/>
          <w:numId w:val="19"/>
        </w:numPr>
      </w:pPr>
      <w:r>
        <w:t>Znalecký posudek č. 353/013/2019, Ing. Jiří Vanžura, červen 2019</w:t>
      </w:r>
    </w:p>
    <w:p w14:paraId="58900C90" w14:textId="77777777" w:rsidR="00472C98" w:rsidRPr="003B760F" w:rsidRDefault="00472C98">
      <w:pPr>
        <w:pStyle w:val="Odstavecseseznamem"/>
        <w:numPr>
          <w:ilvl w:val="0"/>
          <w:numId w:val="19"/>
        </w:numPr>
      </w:pPr>
      <w:r w:rsidRPr="003B760F">
        <w:t>Pejchal, M. a Šimek, P.: Metodika hodnocení dřevin pro potřeby památkové péče; 2015; Mendelova univerzita v Brně (metodika byla pro potřeby průzkumu upravena a rozšířena o další kvalitativní charakteristiky; naopak řada charakteristik použita nebyla)</w:t>
      </w:r>
    </w:p>
    <w:p w14:paraId="6C1B0603" w14:textId="745B453A" w:rsidR="00822C58" w:rsidRDefault="00472C98" w:rsidP="00822C58">
      <w:pPr>
        <w:pStyle w:val="Odstavecseseznamem"/>
        <w:numPr>
          <w:ilvl w:val="0"/>
          <w:numId w:val="19"/>
        </w:numPr>
      </w:pPr>
      <w:r w:rsidRPr="003B760F">
        <w:t xml:space="preserve">Standardy péče o přírodu a krajinu SPPK A01 002:2017 OCHRANA DŘEVIN PŘI STAVEBNÍ ČINNOSTI; vydala AOPK a LDF MENDELU 2017; </w:t>
      </w:r>
      <w:hyperlink r:id="rId8" w:history="1">
        <w:r w:rsidRPr="00472C98">
          <w:t>http://standardy.nature.cz</w:t>
        </w:r>
      </w:hyperlink>
    </w:p>
    <w:p w14:paraId="6C7BB5D5" w14:textId="77777777" w:rsidR="00822C58" w:rsidRDefault="00822C58" w:rsidP="00822C58">
      <w:pPr>
        <w:ind w:left="644" w:firstLine="0"/>
      </w:pPr>
    </w:p>
    <w:p w14:paraId="2E38F56F" w14:textId="77C03648" w:rsidR="000C2953" w:rsidRDefault="00CB51C8" w:rsidP="00822C58">
      <w:pPr>
        <w:pStyle w:val="Nadpis1"/>
      </w:pPr>
      <w:bookmarkStart w:id="16" w:name="_Toc147393704"/>
      <w:r w:rsidRPr="00822C58">
        <w:t>celkový</w:t>
      </w:r>
      <w:r>
        <w:t xml:space="preserve"> popis </w:t>
      </w:r>
      <w:r w:rsidR="00950698">
        <w:t xml:space="preserve">stávajících vegetace a navržených </w:t>
      </w:r>
      <w:r w:rsidR="000C2953">
        <w:t>ÚPRAV</w:t>
      </w:r>
      <w:bookmarkEnd w:id="16"/>
    </w:p>
    <w:p w14:paraId="6474EE49" w14:textId="1B59F36B" w:rsidR="00904C5E" w:rsidRDefault="00904C5E" w:rsidP="006A1A16"/>
    <w:p w14:paraId="70F29400" w14:textId="0AE6CCD6" w:rsidR="00950698" w:rsidRDefault="00950698" w:rsidP="00950698">
      <w:r>
        <w:t xml:space="preserve">Řešené území se nachází v intravilánu města Trutnov, v části </w:t>
      </w:r>
      <w:proofErr w:type="spellStart"/>
      <w:r>
        <w:t>Počící</w:t>
      </w:r>
      <w:proofErr w:type="spellEnd"/>
      <w:r>
        <w:t xml:space="preserve">. Náměstí z jižní strany vymezuje hlavní dopravní tepna Náměstí z jižní strany vymezuje hlavní dopravní tepna ulice Náchodská, ze západu ulice </w:t>
      </w:r>
      <w:proofErr w:type="spellStart"/>
      <w:r>
        <w:t>Voletinská</w:t>
      </w:r>
      <w:proofErr w:type="spellEnd"/>
      <w:r>
        <w:t xml:space="preserve"> a ze severu ulice Benešova. Jižní prostor náměstí tvoří parková plocha se vzrostlými dřevinami. V severní polovině na ose parku stojí novogotický kostel sv. Petra a Pavla. Jednolodní kostel s třípatrovou věží v průčelí nad hlavním vchodem je kulturní památka </w:t>
      </w:r>
      <w:proofErr w:type="spellStart"/>
      <w:r>
        <w:t>rejst</w:t>
      </w:r>
      <w:proofErr w:type="spellEnd"/>
      <w:r>
        <w:t>. č. ÚSKP 26291/6-4566. Průměrná nadmořská výška se zde pohybuje okolo 390-392 m n. m (“</w:t>
      </w:r>
      <w:proofErr w:type="spellStart"/>
      <w:r>
        <w:t>kolinní</w:t>
      </w:r>
      <w:proofErr w:type="spellEnd"/>
      <w:r>
        <w:t xml:space="preserve">“ výškový vegetační stupeň pahorkatin, lesní vegetační stupeň 3. </w:t>
      </w:r>
      <w:proofErr w:type="spellStart"/>
      <w:r>
        <w:t>dubobukový</w:t>
      </w:r>
      <w:proofErr w:type="spellEnd"/>
      <w:r>
        <w:t xml:space="preserve">). Z hlediska sklonitosti náleží k rovinám a slabě ukloněným svahům (0°-2°). Lokalita náleží k 1 kvadrantu síťového mapování 1. řádu – </w:t>
      </w:r>
      <w:proofErr w:type="gramStart"/>
      <w:r>
        <w:t>5461b</w:t>
      </w:r>
      <w:proofErr w:type="gramEnd"/>
      <w:r>
        <w:t>. Větší západní část území se nachází v přírodní lesní oblasti 23 Podkrkonoší, menší část na východě náleží k přírodní lesní oblasti 24 Sudetské mezihoří. Mapa potenciální přirozené vegetace zařazuje území do oblasti bučin s kyčelnicí devítilistou (</w:t>
      </w:r>
      <w:proofErr w:type="spellStart"/>
      <w:r w:rsidRPr="00950698">
        <w:rPr>
          <w:i/>
          <w:iCs/>
        </w:rPr>
        <w:t>Dentario</w:t>
      </w:r>
      <w:proofErr w:type="spellEnd"/>
      <w:r w:rsidRPr="00950698">
        <w:rPr>
          <w:i/>
          <w:iCs/>
        </w:rPr>
        <w:t xml:space="preserve"> </w:t>
      </w:r>
      <w:proofErr w:type="spellStart"/>
      <w:r w:rsidRPr="00950698">
        <w:rPr>
          <w:i/>
          <w:iCs/>
        </w:rPr>
        <w:t>enneapylli-Fagetum</w:t>
      </w:r>
      <w:proofErr w:type="spellEnd"/>
      <w:r>
        <w:t>). V zájmovém území se nenachází VKP ani registrované VKP. Není součástí ZCHÚ ani nezasahuje do ochranného pásma ZCHÚ. Lokalita není součástí ani v těsné blízkosti soustavy Natura 2000. Nenachází se zde vyhlášený památný strom.</w:t>
      </w:r>
      <w:r w:rsidR="00211F0D">
        <w:t xml:space="preserve"> Detailní přehled v lokalitě zjištěných druhů rostli na živočichů je předmětem Biologického posouzení z </w:t>
      </w:r>
      <w:proofErr w:type="gramStart"/>
      <w:r w:rsidR="00211F0D">
        <w:t>Ledna</w:t>
      </w:r>
      <w:proofErr w:type="gramEnd"/>
      <w:r w:rsidR="00211F0D">
        <w:t xml:space="preserve"> 2023, který zpracovala Mgr Stanislava Čížková a který tvoří jednu z příloh dokumentace.</w:t>
      </w:r>
    </w:p>
    <w:p w14:paraId="0EFDAB43" w14:textId="77777777" w:rsidR="00950698" w:rsidRDefault="00950698" w:rsidP="006A1A16"/>
    <w:p w14:paraId="2CC4F7F1" w14:textId="2524C747" w:rsidR="006A1A16" w:rsidRDefault="006A1A16" w:rsidP="006A1A16">
      <w:r>
        <w:t xml:space="preserve">Projekt nastavuje principy dlouhodobé obnovy vegetační skladby. Důraz je kladen na estetiku prostoru, kvalitu vegetačních prvků a pestrost druhové skladby. </w:t>
      </w:r>
      <w:r w:rsidR="00390C8E">
        <w:t xml:space="preserve">V rámci stávajících dřevin je respektována kompozice původního návrhu prostoru. Kosterní dřevinou je Lípa malolistá. Projekt nastavuje princip dlouhodobé obnovy dřevin </w:t>
      </w:r>
      <w:r w:rsidR="00130205">
        <w:t xml:space="preserve">v parku </w:t>
      </w:r>
      <w:r w:rsidR="00390C8E">
        <w:t>tak</w:t>
      </w:r>
      <w:r w:rsidR="00130205">
        <w:t>,</w:t>
      </w:r>
      <w:r w:rsidR="00390C8E">
        <w:t xml:space="preserve"> aby byla narušena stejnověkost dřevin a posílila se odolnost dřevin na vnější vlivy. Pracováno je s modrou infrastrukturou, která je postavena na sběru dešťové vody ze střechy kostela. </w:t>
      </w:r>
      <w:r w:rsidR="002302E2">
        <w:t xml:space="preserve">Úprava skladby stávajících trávníků za druhově pestrou směs zvyšuje druhovou diverzitu porostů. </w:t>
      </w:r>
      <w:r w:rsidR="00390C8E">
        <w:t xml:space="preserve">Stávající dřeviny jsou doplněny o nové stromy – v rámci Lipového náměstí je pracováno s Lípou. Podél kostela jsou navržena stromořadí z okrasné hrušně. Stabilita nově vysazených dřevin v uličním prostoru je </w:t>
      </w:r>
      <w:r w:rsidR="00904C5E">
        <w:t xml:space="preserve">podpořena propojeným </w:t>
      </w:r>
      <w:proofErr w:type="spellStart"/>
      <w:r w:rsidR="00904C5E">
        <w:t>prokořenitelným</w:t>
      </w:r>
      <w:proofErr w:type="spellEnd"/>
      <w:r w:rsidR="00904C5E">
        <w:t xml:space="preserve"> prostorem. </w:t>
      </w:r>
      <w:proofErr w:type="spellStart"/>
      <w:r w:rsidR="00904C5E">
        <w:t>Prokořenitelné</w:t>
      </w:r>
      <w:proofErr w:type="spellEnd"/>
      <w:r w:rsidR="00904C5E">
        <w:t xml:space="preserve"> zemní buňky zabrání dlouhodobému hutnění povrchu v kořenové zóně stromu a zajistí dostatek vzduchu, vláhy a živin v kořenovém prostoru.</w:t>
      </w:r>
      <w:r w:rsidR="00EA509B">
        <w:t xml:space="preserve"> </w:t>
      </w:r>
    </w:p>
    <w:p w14:paraId="4347F82D" w14:textId="77777777" w:rsidR="00904C5E" w:rsidRDefault="00904C5E" w:rsidP="006A1A16"/>
    <w:p w14:paraId="72EDB1CB" w14:textId="089DA4AA" w:rsidR="00904C5E" w:rsidRDefault="00904C5E" w:rsidP="006A1A16">
      <w:r>
        <w:t>Pro průběh výstavby projekt nastavuje přísná opatření ochrany dřevin v průběhu výstavby tak, aby se minimalizoval</w:t>
      </w:r>
      <w:r w:rsidR="00DB6332">
        <w:t>o</w:t>
      </w:r>
      <w:r>
        <w:t xml:space="preserve"> poškození dřevin.</w:t>
      </w:r>
      <w:r w:rsidR="00130205">
        <w:t xml:space="preserve"> Dokumentace dále předepisuje přítomnost certifikovaného </w:t>
      </w:r>
      <w:proofErr w:type="spellStart"/>
      <w:r w:rsidR="00130205">
        <w:t>arboristy</w:t>
      </w:r>
      <w:proofErr w:type="spellEnd"/>
      <w:r w:rsidR="00130205">
        <w:t xml:space="preserve"> v průběhu výstavby, který bude zajišťovat dodržování ochrany dřevin v průběhu výstavby. </w:t>
      </w:r>
    </w:p>
    <w:p w14:paraId="5BC906DE" w14:textId="672FCB1B" w:rsidR="00904C5E" w:rsidRDefault="00904C5E" w:rsidP="006A1A16"/>
    <w:p w14:paraId="23BA3302" w14:textId="7710D505" w:rsidR="006A1A16" w:rsidRDefault="006A1A16" w:rsidP="006A1A16">
      <w:r>
        <w:t xml:space="preserve">Stávající výsadby v rámci Lipového náměstí mají jasnou koncepci vycházející z původní kompozice prostoru. Kosterní dřevinou je Lípa malolistá. Původní osu, která spojovala kostel s Náchodskou ul. lemovala dvojstranná pravidelná alej. Osová cesta byla při poslední revitalizaci zrušena, alej zůstala, i když s mírně narušeným rastrem. Dále jsou lípou malolistou lemovány ulice Náchodská a Kožešnická – ty vytvářejí jasný rámec prostoru před kostelem. Za kostelem </w:t>
      </w:r>
      <w:proofErr w:type="gramStart"/>
      <w:r>
        <w:t>Sv.</w:t>
      </w:r>
      <w:proofErr w:type="gramEnd"/>
      <w:r>
        <w:t xml:space="preserve"> Petra a Pavla jsou také dvě lípy umístěné na nárožích. </w:t>
      </w:r>
    </w:p>
    <w:p w14:paraId="094BDFC1" w14:textId="77777777" w:rsidR="006A1A16" w:rsidRDefault="006A1A16" w:rsidP="006A1A16"/>
    <w:p w14:paraId="41D9FE13" w14:textId="06256637" w:rsidR="00950698" w:rsidRDefault="006A1A16" w:rsidP="00950698">
      <w:r>
        <w:t>Průběhem času byl park nahodile doplňován o další dřeviny, které z koncepčního hlediska charakter prostoru spíše narušují. Plácek před obchodem lemuje řada čtyř vzrostlých habrů. Nároží ul. Voletická a Náchodská bylo doplněno o skupinu tří smrků omorik a jednu douglasku, dnes vzrostlé stromy jsou ve špatném stavu. Dále jsou v parku rozmístěny solitérní keře nebo malé skupinky keřů listnatých i jehličnatých</w:t>
      </w:r>
      <w:r w:rsidR="006B051A">
        <w:t>.</w:t>
      </w:r>
      <w:r w:rsidR="002302E2">
        <w:t xml:space="preserve"> </w:t>
      </w:r>
      <w:r w:rsidR="006B051A">
        <w:t>Keře,</w:t>
      </w:r>
      <w:r w:rsidR="002302E2">
        <w:t xml:space="preserve"> a to zejména jehličnaté jsou v prostoru veřejného praku nevhodné z důvodu špatné přehlednosti a bezpečnosti. Tis červený stojící v samém středu parku</w:t>
      </w:r>
      <w:r w:rsidR="006B051A">
        <w:t xml:space="preserve">. </w:t>
      </w:r>
      <w:r>
        <w:t xml:space="preserve">Na rozích kostela </w:t>
      </w:r>
      <w:proofErr w:type="gramStart"/>
      <w:r>
        <w:t>Sv.</w:t>
      </w:r>
      <w:proofErr w:type="gramEnd"/>
      <w:r>
        <w:t xml:space="preserve"> Petra a Pavla jsou čtyři vzrostlé </w:t>
      </w:r>
      <w:proofErr w:type="spellStart"/>
      <w:r>
        <w:t>zevery</w:t>
      </w:r>
      <w:proofErr w:type="spellEnd"/>
      <w:r>
        <w:t xml:space="preserve"> a dva tisy</w:t>
      </w:r>
      <w:r w:rsidR="006B051A">
        <w:t xml:space="preserve"> červené. </w:t>
      </w:r>
      <w:r w:rsidR="00BC6181">
        <w:t>Odstranění těchto dřevin</w:t>
      </w:r>
      <w:r w:rsidR="006B051A">
        <w:t xml:space="preserve"> je navrženo s ohledem na</w:t>
      </w:r>
      <w:r w:rsidR="00BC6181">
        <w:t xml:space="preserve"> projednání záměru se zástupci</w:t>
      </w:r>
      <w:r w:rsidR="006B051A">
        <w:t xml:space="preserve"> odboru památkové péče</w:t>
      </w:r>
      <w:r w:rsidR="00BC6181">
        <w:t xml:space="preserve"> z jejichž stanoviska cituji: „(…) </w:t>
      </w:r>
      <w:r w:rsidR="00E822C8">
        <w:t xml:space="preserve">kolem kostela jsou potom </w:t>
      </w:r>
      <w:r w:rsidR="00BC6181">
        <w:t>jehličnany, které naopak na celkovém výrazu u</w:t>
      </w:r>
      <w:r w:rsidR="00E822C8">
        <w:t>bírají. Jehličnany jsou příliš blízko monumentu kostela.“  a dále „Dnešní vzrostlou zeleň, zejména tedy jehličnany, považujeme za nevhodné a příliš blízce umístěné ke kostelu. Jejich odstranění podporujeme a považujeme v tomto směru návrh za přínosný.“ S</w:t>
      </w:r>
      <w:r w:rsidR="00BC6181">
        <w:t>tanovisko odboru památkové péče tvoří přílohu této zpráv</w:t>
      </w:r>
      <w:r w:rsidR="00E822C8">
        <w:t>y</w:t>
      </w:r>
      <w:r w:rsidR="006B051A">
        <w:t xml:space="preserve">. </w:t>
      </w:r>
      <w:r w:rsidR="00950698">
        <w:t>Bylinné patro náměstí tvoří druhově chudý a strukturně uniformní parkový trávník, který je v pravidelném intervalu sečen správou zeleně města Trutnov.</w:t>
      </w:r>
      <w:ins w:id="17" w:author="Radka Matoušková" w:date="2023-11-23T09:51:00Z">
        <w:r w:rsidR="00950698">
          <w:t xml:space="preserve"> </w:t>
        </w:r>
      </w:ins>
      <w:r w:rsidR="00950698">
        <w:t xml:space="preserve">Při okraji silnice, chodníků a zpevněných ploch se vyskytuje druhově chudá vegetace s jednoduchou strukturou. </w:t>
      </w:r>
    </w:p>
    <w:p w14:paraId="7A0FAAFA" w14:textId="07721F76" w:rsidR="00130205" w:rsidRDefault="00130205" w:rsidP="006A1A16">
      <w:pPr>
        <w:ind w:firstLine="0"/>
      </w:pPr>
    </w:p>
    <w:p w14:paraId="6FE79E17" w14:textId="3FDF1AB3" w:rsidR="006A1A16" w:rsidRDefault="006A1A16" w:rsidP="006A1A16">
      <w:pPr>
        <w:ind w:firstLine="360"/>
      </w:pPr>
      <w:r>
        <w:t xml:space="preserve">S ohledem na charakter prostoru a stáří kosterních dřevin projekt předkládá jasnou koncepci obnovy lipových stromořadí. Stávající lípy jsou stejného stáří – na hraně dospělosti postupného stárnutí. Téměř všichni jedinci prošli v minulosti výraznou redukcí primární koruny – pravděpodobně řezem na hlavu. Stávající sekundární koruna je po zásahu tvořena několika konkurenčními větvemi, které vyrůstají ze stejného místa. Tento charakter větvení je sám o sobě dosti nestabilní, navíc neumožňuje odtok vody z úžlabí větvení. Tím pádem lze předpokládat otvory do kmene v místě primárního větvení. </w:t>
      </w:r>
    </w:p>
    <w:p w14:paraId="1CCB5741" w14:textId="77777777" w:rsidR="006A1A16" w:rsidRDefault="006A1A16" w:rsidP="006A1A16">
      <w:pPr>
        <w:ind w:firstLine="360"/>
      </w:pPr>
    </w:p>
    <w:p w14:paraId="7B8C88C6" w14:textId="255EDA15" w:rsidR="00216F1C" w:rsidRDefault="006A1A16" w:rsidP="00216F1C">
      <w:pPr>
        <w:ind w:firstLine="360"/>
      </w:pPr>
      <w:r>
        <w:t xml:space="preserve">Aby byla obměna stávajících stromů co možná nejšetrnější, je </w:t>
      </w:r>
      <w:r w:rsidRPr="00390C8E">
        <w:rPr>
          <w:b/>
          <w:bCs/>
        </w:rPr>
        <w:t>nezbytné nastavit etapizaci výměny dřevin</w:t>
      </w:r>
      <w:r>
        <w:t>, a to v návaznosti na plánovanou revitalizaci parku</w:t>
      </w:r>
      <w:r w:rsidR="00390C8E">
        <w:t>, která představuje 1. etapu obnovy dřevin</w:t>
      </w:r>
      <w:r>
        <w:t xml:space="preserve">. Investor pak bude navazující etapy </w:t>
      </w:r>
      <w:r w:rsidR="00390C8E">
        <w:t xml:space="preserve">obnovy kosterní skladby dřevin </w:t>
      </w:r>
      <w:r>
        <w:t>realizovat po uchycení a zdárném rozvoji dřevin nov</w:t>
      </w:r>
      <w:r w:rsidR="00390C8E">
        <w:t xml:space="preserve">ě </w:t>
      </w:r>
      <w:r>
        <w:t xml:space="preserve">vysázených během první etapy. Důležité je zachovat druhovou jednotnost dřevin vysázených v navazujících etapách. </w:t>
      </w:r>
    </w:p>
    <w:p w14:paraId="5AC37139" w14:textId="77777777" w:rsidR="00472C98" w:rsidRPr="000C2953" w:rsidRDefault="00472C98" w:rsidP="006A1A16">
      <w:pPr>
        <w:ind w:firstLine="0"/>
      </w:pPr>
    </w:p>
    <w:p w14:paraId="69BEDDFF" w14:textId="45477862" w:rsidR="00472C98" w:rsidRDefault="00472C98" w:rsidP="00822C58">
      <w:pPr>
        <w:pStyle w:val="Nadpis1"/>
      </w:pPr>
      <w:bookmarkStart w:id="18" w:name="_Toc147393705"/>
      <w:r>
        <w:t>INVENTARIZACE</w:t>
      </w:r>
      <w:bookmarkEnd w:id="18"/>
    </w:p>
    <w:p w14:paraId="35853F60" w14:textId="08857ACC" w:rsidR="00472C98" w:rsidRDefault="00472C98" w:rsidP="00472C98">
      <w:r>
        <w:t xml:space="preserve">Řešené území zahrnuje dřeviny v rámci Lipového náměstí a v okolí kostela </w:t>
      </w:r>
      <w:proofErr w:type="gramStart"/>
      <w:r>
        <w:t>Sv.</w:t>
      </w:r>
      <w:proofErr w:type="gramEnd"/>
      <w:r>
        <w:t xml:space="preserve"> Petra a Pavla. Inventarizace vychází ze znaleckého posudku č. 343/013/2019 (Ing. </w:t>
      </w:r>
      <w:proofErr w:type="spellStart"/>
      <w:r>
        <w:t>Jří</w:t>
      </w:r>
      <w:proofErr w:type="spellEnd"/>
      <w:r>
        <w:t xml:space="preserve"> Vanžura), který doplňuje o druhy v rámci posudku neřešené. Zdravotní stav dřevin</w:t>
      </w:r>
      <w:r w:rsidR="006F3947">
        <w:t xml:space="preserve"> byl popsán v rámci posudku. V rámci inventarizace byla provedena aktualizace zhodnocení zdravotního stavu a byly definovány zásahy do dřevin. </w:t>
      </w:r>
    </w:p>
    <w:p w14:paraId="03C49E2F" w14:textId="28F51BC9" w:rsidR="006F3947" w:rsidRDefault="006F3947" w:rsidP="00472C98"/>
    <w:p w14:paraId="4EBF8407" w14:textId="280E353E" w:rsidR="00667A28" w:rsidRDefault="006F3947" w:rsidP="00472C98">
      <w:r>
        <w:t xml:space="preserve">Zásahy do stávajících dřevin budou ideálně provedeny s ročním předstihem před zahájením realizace. </w:t>
      </w:r>
      <w:r w:rsidR="00766111">
        <w:t xml:space="preserve">Tak aby se zásahy rozprostřely v čase a stromy měli možnost reagovat. </w:t>
      </w:r>
    </w:p>
    <w:p w14:paraId="441D5747" w14:textId="77777777" w:rsidR="00211F0D" w:rsidRDefault="00211F0D" w:rsidP="00472C98"/>
    <w:p w14:paraId="5E37B606" w14:textId="098F0500" w:rsidR="006F3947" w:rsidRPr="00667A28" w:rsidRDefault="00667A28" w:rsidP="00472C98">
      <w:pPr>
        <w:rPr>
          <w:b/>
          <w:bCs/>
          <w:color w:val="FF0000"/>
        </w:rPr>
      </w:pPr>
      <w:r w:rsidRPr="00667A28">
        <w:rPr>
          <w:b/>
          <w:bCs/>
          <w:color w:val="FF0000"/>
        </w:rPr>
        <w:t>Zásahy budou dále provedeny v souladu s Rozhodnutím Krajského úřadu Královéhradeckého kraje ze dne 13.04.2023, který uděluje výjimku ze základních podmínek ochrany podle par. 50 odst. 2 zákona pro realizace záměru „Obrození Lipového náměstí v Poříčí u Trutnova – netopýr pestrý“.</w:t>
      </w:r>
    </w:p>
    <w:p w14:paraId="7F69EF7B" w14:textId="1E15347A" w:rsidR="00472C98" w:rsidRDefault="00472C98" w:rsidP="006A1A16">
      <w:pPr>
        <w:ind w:firstLine="0"/>
      </w:pPr>
    </w:p>
    <w:p w14:paraId="7D9DDA6C" w14:textId="06B69626" w:rsidR="005B2B59" w:rsidRPr="00D77D37" w:rsidRDefault="005B2B59" w:rsidP="005B2B59">
      <w:pPr>
        <w:rPr>
          <w:color w:val="FF0000"/>
        </w:rPr>
      </w:pPr>
      <w:r w:rsidRPr="00D77D37">
        <w:rPr>
          <w:b/>
          <w:bCs/>
          <w:color w:val="FF0000"/>
        </w:rPr>
        <w:t xml:space="preserve">V celém průběhu výstavby bude na stavbě přítomen certifikovaný </w:t>
      </w:r>
      <w:proofErr w:type="spellStart"/>
      <w:r w:rsidRPr="00D77D37">
        <w:rPr>
          <w:b/>
          <w:bCs/>
          <w:color w:val="FF0000"/>
        </w:rPr>
        <w:t>arborista</w:t>
      </w:r>
      <w:proofErr w:type="spellEnd"/>
      <w:r>
        <w:rPr>
          <w:b/>
          <w:bCs/>
          <w:color w:val="FF0000"/>
        </w:rPr>
        <w:t xml:space="preserve"> (EWT – </w:t>
      </w:r>
      <w:proofErr w:type="spellStart"/>
      <w:r>
        <w:rPr>
          <w:b/>
          <w:bCs/>
          <w:color w:val="FF0000"/>
        </w:rPr>
        <w:t>European</w:t>
      </w:r>
      <w:proofErr w:type="spellEnd"/>
      <w:r>
        <w:rPr>
          <w:b/>
          <w:bCs/>
          <w:color w:val="FF0000"/>
        </w:rPr>
        <w:t xml:space="preserve"> </w:t>
      </w:r>
      <w:proofErr w:type="spellStart"/>
      <w:r>
        <w:rPr>
          <w:b/>
          <w:bCs/>
          <w:color w:val="FF0000"/>
        </w:rPr>
        <w:t>tree</w:t>
      </w:r>
      <w:proofErr w:type="spellEnd"/>
      <w:r>
        <w:rPr>
          <w:b/>
          <w:bCs/>
          <w:color w:val="FF0000"/>
        </w:rPr>
        <w:t xml:space="preserve"> </w:t>
      </w:r>
      <w:proofErr w:type="spellStart"/>
      <w:r>
        <w:rPr>
          <w:b/>
          <w:bCs/>
          <w:color w:val="FF0000"/>
        </w:rPr>
        <w:t>worker</w:t>
      </w:r>
      <w:proofErr w:type="spellEnd"/>
      <w:r>
        <w:rPr>
          <w:b/>
          <w:bCs/>
          <w:color w:val="FF0000"/>
        </w:rPr>
        <w:t>)</w:t>
      </w:r>
      <w:r>
        <w:rPr>
          <w:color w:val="FF0000"/>
        </w:rPr>
        <w:t xml:space="preserve">, který bude dohlížet na dodržování zásad ochrany dřevin v průběhu výstavby a </w:t>
      </w:r>
      <w:r w:rsidRPr="005B2B59">
        <w:rPr>
          <w:b/>
          <w:bCs/>
          <w:color w:val="FF0000"/>
        </w:rPr>
        <w:t xml:space="preserve">ostatních </w:t>
      </w:r>
      <w:r>
        <w:rPr>
          <w:b/>
          <w:bCs/>
          <w:color w:val="FF0000"/>
        </w:rPr>
        <w:t>S</w:t>
      </w:r>
      <w:r w:rsidRPr="005B2B59">
        <w:rPr>
          <w:b/>
          <w:bCs/>
          <w:color w:val="FF0000"/>
        </w:rPr>
        <w:t>tandardů péče o přírodu a krajinu</w:t>
      </w:r>
      <w:r>
        <w:rPr>
          <w:b/>
          <w:bCs/>
          <w:color w:val="FF0000"/>
        </w:rPr>
        <w:t xml:space="preserve"> vydaných (AOPK)</w:t>
      </w:r>
      <w:r>
        <w:rPr>
          <w:color w:val="FF0000"/>
        </w:rPr>
        <w:t>. J</w:t>
      </w:r>
      <w:r w:rsidRPr="00D77D37">
        <w:rPr>
          <w:color w:val="FF0000"/>
        </w:rPr>
        <w:t>akékoliv zásahy do stávajících dřevin určených k</w:t>
      </w:r>
      <w:r>
        <w:rPr>
          <w:color w:val="FF0000"/>
        </w:rPr>
        <w:t> </w:t>
      </w:r>
      <w:r w:rsidRPr="00D77D37">
        <w:rPr>
          <w:color w:val="FF0000"/>
        </w:rPr>
        <w:t>ochraně</w:t>
      </w:r>
      <w:r>
        <w:rPr>
          <w:color w:val="FF0000"/>
        </w:rPr>
        <w:t xml:space="preserve"> budou provedeny </w:t>
      </w:r>
      <w:proofErr w:type="spellStart"/>
      <w:r>
        <w:rPr>
          <w:color w:val="FF0000"/>
        </w:rPr>
        <w:t>arboristou</w:t>
      </w:r>
      <w:proofErr w:type="spellEnd"/>
      <w:r>
        <w:rPr>
          <w:color w:val="FF0000"/>
        </w:rPr>
        <w:t>, nebo pod jeho odborným dohledem.</w:t>
      </w:r>
      <w:r w:rsidRPr="00D77D37">
        <w:rPr>
          <w:color w:val="FF0000"/>
        </w:rPr>
        <w:t xml:space="preserve"> V případě, že dojde v průběhu výstavby ke změně hranic staveniště, je nutná aktualizace či doplnění </w:t>
      </w:r>
      <w:r>
        <w:rPr>
          <w:color w:val="FF0000"/>
        </w:rPr>
        <w:t>inventarizace</w:t>
      </w:r>
      <w:r w:rsidRPr="00D77D37">
        <w:rPr>
          <w:color w:val="FF0000"/>
        </w:rPr>
        <w:t xml:space="preserve"> průzkumu.</w:t>
      </w:r>
    </w:p>
    <w:p w14:paraId="2BAF51A3" w14:textId="77777777" w:rsidR="005B2B59" w:rsidRDefault="005B2B59" w:rsidP="00472C98">
      <w:pPr>
        <w:rPr>
          <w:b/>
          <w:bCs/>
          <w:color w:val="FF0000"/>
        </w:rPr>
      </w:pPr>
    </w:p>
    <w:p w14:paraId="0C36D08E" w14:textId="22C2CC06" w:rsidR="00472C98" w:rsidRDefault="00472C98" w:rsidP="00472C98">
      <w:r>
        <w:t>SPPK A02:2015</w:t>
      </w:r>
      <w:r>
        <w:tab/>
      </w:r>
      <w:r w:rsidR="00DB6332">
        <w:tab/>
      </w:r>
      <w:r>
        <w:t>ŘEZ STROMŮ</w:t>
      </w:r>
    </w:p>
    <w:p w14:paraId="2DEB8897" w14:textId="77777777" w:rsidR="00472C98" w:rsidRDefault="00472C98" w:rsidP="00472C98">
      <w:r>
        <w:t>SPPK D02 007:2016</w:t>
      </w:r>
      <w:r>
        <w:tab/>
        <w:t>LIKVIDACE VYBRANÝCH INVAZIVNÍCH DRUHŮ</w:t>
      </w:r>
    </w:p>
    <w:p w14:paraId="3FE3DAC1" w14:textId="2619D9D9" w:rsidR="00472C98" w:rsidRDefault="00472C98" w:rsidP="00472C98">
      <w:r>
        <w:t>SPPK A01 002:2017</w:t>
      </w:r>
      <w:r>
        <w:tab/>
      </w:r>
      <w:r w:rsidR="00DB6332">
        <w:tab/>
      </w:r>
      <w:r>
        <w:t>OCHRANA DŘEVIN PŘI STAVEBNÍ ČINNOSTI</w:t>
      </w:r>
    </w:p>
    <w:p w14:paraId="2E8AEA4A" w14:textId="48C7213D" w:rsidR="00472C98" w:rsidRDefault="00472C98" w:rsidP="00472C98">
      <w:r>
        <w:t>SPPK A02 011:2018</w:t>
      </w:r>
      <w:r>
        <w:tab/>
      </w:r>
      <w:r w:rsidR="00DB6332">
        <w:tab/>
      </w:r>
      <w:r>
        <w:t>PÉČE O DŘEVINY KOLEM VEŘEJNÉ TECHNICKÉ INFRASTRUKTURY</w:t>
      </w:r>
    </w:p>
    <w:p w14:paraId="2A73D7CA" w14:textId="392A1B21" w:rsidR="00472C98" w:rsidRDefault="00472C98" w:rsidP="00472C98"/>
    <w:p w14:paraId="1A65556A" w14:textId="77777777" w:rsidR="00472C98" w:rsidRDefault="00472C98" w:rsidP="00472C98">
      <w:r>
        <w:t>Inventarizace</w:t>
      </w:r>
      <w:r w:rsidRPr="00C726EE">
        <w:t xml:space="preserve"> </w:t>
      </w:r>
      <w:r>
        <w:t>byla</w:t>
      </w:r>
      <w:r w:rsidRPr="00C726EE">
        <w:t xml:space="preserve"> proveden </w:t>
      </w:r>
      <w:r>
        <w:t>v listopadu</w:t>
      </w:r>
      <w:r w:rsidRPr="00C726EE">
        <w:t xml:space="preserve"> roku 20</w:t>
      </w:r>
      <w:r>
        <w:t>20</w:t>
      </w:r>
      <w:r w:rsidRPr="00C726EE">
        <w:t xml:space="preserve">. </w:t>
      </w:r>
      <w:r>
        <w:t>Obsahuje</w:t>
      </w:r>
    </w:p>
    <w:p w14:paraId="3C8A928F" w14:textId="77777777" w:rsidR="00472C98" w:rsidRDefault="00472C98">
      <w:pPr>
        <w:pStyle w:val="Odstavecseseznamem"/>
        <w:numPr>
          <w:ilvl w:val="0"/>
          <w:numId w:val="19"/>
        </w:numPr>
      </w:pPr>
      <w:r>
        <w:t>základní rozměrové charakteristiky (převzaté ze znaleckého posudku) – výška dřeviny a obvod kamene ve 130 cm</w:t>
      </w:r>
    </w:p>
    <w:p w14:paraId="2B2543A1" w14:textId="77777777" w:rsidR="00472C98" w:rsidRDefault="00472C98">
      <w:pPr>
        <w:pStyle w:val="Odstavecseseznamem"/>
        <w:numPr>
          <w:ilvl w:val="0"/>
          <w:numId w:val="19"/>
        </w:numPr>
      </w:pPr>
      <w:r>
        <w:t>typ porostu</w:t>
      </w:r>
    </w:p>
    <w:p w14:paraId="4FA03C7F" w14:textId="77777777" w:rsidR="00472C98" w:rsidRDefault="00472C98">
      <w:pPr>
        <w:pStyle w:val="Odstavecseseznamem"/>
        <w:numPr>
          <w:ilvl w:val="0"/>
          <w:numId w:val="19"/>
        </w:numPr>
      </w:pPr>
      <w:r>
        <w:t>zdravotní stav (převzato ze znaleckého posudku)</w:t>
      </w:r>
    </w:p>
    <w:p w14:paraId="513DB924" w14:textId="77777777" w:rsidR="00472C98" w:rsidRDefault="00472C98">
      <w:pPr>
        <w:pStyle w:val="Odstavecseseznamem"/>
        <w:numPr>
          <w:ilvl w:val="0"/>
          <w:numId w:val="19"/>
        </w:numPr>
      </w:pPr>
      <w:r>
        <w:t>doporučený zásah</w:t>
      </w:r>
    </w:p>
    <w:p w14:paraId="47F46E39" w14:textId="77777777" w:rsidR="00472C98" w:rsidRDefault="00472C98">
      <w:pPr>
        <w:pStyle w:val="Odstavecseseznamem"/>
        <w:numPr>
          <w:ilvl w:val="0"/>
          <w:numId w:val="19"/>
        </w:numPr>
      </w:pPr>
      <w:r>
        <w:t>typ ochrany v průběhu stavby (u dřevin zachovaných)</w:t>
      </w:r>
    </w:p>
    <w:p w14:paraId="073559E0" w14:textId="77777777" w:rsidR="00472C98" w:rsidRDefault="00472C98">
      <w:pPr>
        <w:pStyle w:val="Odstavecseseznamem"/>
        <w:numPr>
          <w:ilvl w:val="0"/>
          <w:numId w:val="19"/>
        </w:numPr>
      </w:pPr>
      <w:r>
        <w:t>popis dřeviny či jejich zdravotního stavu</w:t>
      </w:r>
    </w:p>
    <w:p w14:paraId="24C59FB2" w14:textId="77777777" w:rsidR="00472C98" w:rsidRPr="00EC75D4" w:rsidRDefault="00472C98" w:rsidP="00472C98">
      <w:pPr>
        <w:ind w:firstLine="0"/>
      </w:pPr>
    </w:p>
    <w:p w14:paraId="4C8C47C7" w14:textId="66CEA3C4" w:rsidR="00472C98" w:rsidRDefault="00472C98" w:rsidP="00472C98">
      <w:r w:rsidRPr="00016DC5">
        <w:t>Celkový počet hodnocených dřevin je 36 ks z toho 29 stromů a 7 keřů/keřových skupin</w:t>
      </w:r>
    </w:p>
    <w:p w14:paraId="206D8A32" w14:textId="77777777" w:rsidR="00472C98" w:rsidRPr="00016DC5" w:rsidRDefault="00472C98" w:rsidP="00472C98"/>
    <w:p w14:paraId="3CAA8E83" w14:textId="77777777" w:rsidR="00472C98" w:rsidRPr="00016DC5" w:rsidRDefault="00472C98" w:rsidP="00472C98">
      <w:pPr>
        <w:rPr>
          <w:b/>
          <w:bCs/>
        </w:rPr>
      </w:pPr>
      <w:r w:rsidRPr="00016DC5">
        <w:rPr>
          <w:b/>
          <w:bCs/>
        </w:rPr>
        <w:t xml:space="preserve">K odstranění z je navrženo: </w:t>
      </w:r>
    </w:p>
    <w:p w14:paraId="7629FCAC" w14:textId="35405083" w:rsidR="00472C98" w:rsidRPr="00016DC5" w:rsidRDefault="00F956B1">
      <w:pPr>
        <w:pStyle w:val="Odstavecseseznamem"/>
        <w:numPr>
          <w:ilvl w:val="0"/>
          <w:numId w:val="19"/>
        </w:numPr>
      </w:pPr>
      <w:r>
        <w:t>7</w:t>
      </w:r>
      <w:r w:rsidR="00472C98" w:rsidRPr="00016DC5">
        <w:t xml:space="preserve"> stromů – z toho 6 jedinců s ohledem na zdravotní stav (č. 13; 14; 22; 23; 24; 25). Zbylé s ohledem na kompozici prostoru a kolizi se záměrem.</w:t>
      </w:r>
    </w:p>
    <w:p w14:paraId="43CF3E75" w14:textId="77777777" w:rsidR="00472C98" w:rsidRPr="00016DC5" w:rsidRDefault="00472C98">
      <w:pPr>
        <w:pStyle w:val="Odstavecseseznamem"/>
        <w:numPr>
          <w:ilvl w:val="0"/>
          <w:numId w:val="19"/>
        </w:numPr>
      </w:pPr>
      <w:r w:rsidRPr="00016DC5">
        <w:t xml:space="preserve">7 keřů/keřových skupin – vše s ohledem na kompozici prostoru a kolizi se záměrem </w:t>
      </w:r>
    </w:p>
    <w:p w14:paraId="009BDE9B" w14:textId="77777777" w:rsidR="00472C98" w:rsidRPr="00016DC5" w:rsidRDefault="00472C98" w:rsidP="00472C98">
      <w:pPr>
        <w:pStyle w:val="Odstavecseseznamem"/>
        <w:rPr>
          <w:b/>
          <w:bCs/>
        </w:rPr>
      </w:pPr>
    </w:p>
    <w:p w14:paraId="76B79A73" w14:textId="77777777" w:rsidR="00472C98" w:rsidRPr="00016DC5" w:rsidRDefault="00472C98" w:rsidP="00472C98">
      <w:pPr>
        <w:rPr>
          <w:b/>
          <w:bCs/>
        </w:rPr>
      </w:pPr>
      <w:r w:rsidRPr="00016DC5">
        <w:rPr>
          <w:b/>
          <w:bCs/>
        </w:rPr>
        <w:t>K ochraně v průběhu stavby je navrženo:</w:t>
      </w:r>
    </w:p>
    <w:p w14:paraId="1F5F840D" w14:textId="40532C23" w:rsidR="00472C98" w:rsidRPr="00B64703" w:rsidRDefault="00472C98">
      <w:pPr>
        <w:pStyle w:val="Odstavecseseznamem"/>
        <w:numPr>
          <w:ilvl w:val="0"/>
          <w:numId w:val="20"/>
        </w:numPr>
        <w:suppressAutoHyphens w:val="0"/>
        <w:spacing w:line="360" w:lineRule="auto"/>
        <w:contextualSpacing/>
        <w:jc w:val="left"/>
      </w:pPr>
      <w:r w:rsidRPr="00016DC5">
        <w:t>16 stromů v kategorii ochrany A</w:t>
      </w:r>
    </w:p>
    <w:p w14:paraId="69B7747C" w14:textId="68B6FCEE" w:rsidR="00472C98" w:rsidRDefault="00472C98" w:rsidP="006A1A16">
      <w:pPr>
        <w:pStyle w:val="Nadpis2"/>
      </w:pPr>
      <w:bookmarkStart w:id="19" w:name="_Toc147393706"/>
      <w:r>
        <w:t>METODIKA HODNOCENÍ DŘEVIN</w:t>
      </w:r>
      <w:bookmarkEnd w:id="19"/>
    </w:p>
    <w:p w14:paraId="4F121432" w14:textId="1CE8E57E" w:rsidR="00472C98" w:rsidRDefault="00472C98" w:rsidP="00472C98"/>
    <w:p w14:paraId="278E54E9" w14:textId="55B1BA4E" w:rsidR="00472C98" w:rsidRDefault="00472C98" w:rsidP="00822C58">
      <w:pPr>
        <w:pStyle w:val="Nadpis3"/>
      </w:pPr>
      <w:bookmarkStart w:id="20" w:name="_Toc57273536"/>
      <w:bookmarkStart w:id="21" w:name="_Toc147393707"/>
      <w:r w:rsidRPr="00C726EE">
        <w:t>ZÁKLADNÍ CHARAKTERISTIKY</w:t>
      </w:r>
      <w:r>
        <w:t xml:space="preserve"> A DENDROMETRICKÉ HODNOTY</w:t>
      </w:r>
      <w:bookmarkEnd w:id="20"/>
      <w:bookmarkEnd w:id="21"/>
    </w:p>
    <w:p w14:paraId="16243247" w14:textId="77777777" w:rsidR="00150388" w:rsidRDefault="00150388" w:rsidP="00F14AF7">
      <w:pPr>
        <w:ind w:firstLine="0"/>
      </w:pPr>
    </w:p>
    <w:p w14:paraId="1A5C3E5F" w14:textId="72BEA09A" w:rsidR="00472C98" w:rsidRPr="00C726EE" w:rsidRDefault="00472C98" w:rsidP="00F14AF7">
      <w:pPr>
        <w:ind w:firstLine="0"/>
      </w:pPr>
      <w:r>
        <w:t>Č</w:t>
      </w:r>
      <w:r w:rsidRPr="00C726EE">
        <w:t>ÍSLO JEDINCE – INVENTARIZAČNÍ ČÍSLO</w:t>
      </w:r>
    </w:p>
    <w:p w14:paraId="5FD1802D" w14:textId="75D54915" w:rsidR="00472C98" w:rsidRDefault="00472C98" w:rsidP="00503252">
      <w:r w:rsidRPr="00C726EE">
        <w:t>Toto číslo je shodné s číslováním v dendrologické situaci.</w:t>
      </w:r>
    </w:p>
    <w:p w14:paraId="1261B300" w14:textId="77777777" w:rsidR="00F14AF7" w:rsidRPr="00C726EE" w:rsidRDefault="00F14AF7" w:rsidP="00F14AF7">
      <w:pPr>
        <w:ind w:firstLine="0"/>
      </w:pPr>
    </w:p>
    <w:p w14:paraId="032F2AFF" w14:textId="77777777" w:rsidR="00472C98" w:rsidRPr="00C726EE" w:rsidRDefault="00472C98" w:rsidP="00F14AF7">
      <w:pPr>
        <w:ind w:firstLine="0"/>
      </w:pPr>
      <w:r w:rsidRPr="00C726EE">
        <w:t xml:space="preserve">NÁZEV DŘEVINY </w:t>
      </w:r>
    </w:p>
    <w:p w14:paraId="43913AA6" w14:textId="491CD0F4" w:rsidR="00472C98" w:rsidRPr="00503252" w:rsidRDefault="00472C98" w:rsidP="00503252">
      <w:r w:rsidRPr="00503252">
        <w:t>Používáno je latinské názvosloví – rod, druh, kultivar a český rodový a druhový název.</w:t>
      </w:r>
    </w:p>
    <w:p w14:paraId="71890531" w14:textId="77777777" w:rsidR="00F14AF7" w:rsidRPr="00C726EE" w:rsidRDefault="00F14AF7" w:rsidP="00F14AF7">
      <w:pPr>
        <w:ind w:firstLine="0"/>
        <w:rPr>
          <w:rFonts w:ascii="Calibri Light" w:hAnsi="Calibri Light" w:cs="Rajdhani Light"/>
        </w:rPr>
      </w:pPr>
    </w:p>
    <w:p w14:paraId="3583CD1F" w14:textId="77777777" w:rsidR="00472C98" w:rsidRPr="00C726EE" w:rsidRDefault="00472C98" w:rsidP="00F14AF7">
      <w:pPr>
        <w:ind w:firstLine="0"/>
      </w:pPr>
      <w:r w:rsidRPr="00C726EE">
        <w:t>OBVOD KMENE</w:t>
      </w:r>
    </w:p>
    <w:p w14:paraId="1C60EE70" w14:textId="30991FDD" w:rsidR="00472C98" w:rsidRPr="00F14AF7" w:rsidRDefault="00472C98" w:rsidP="00503252">
      <w:r w:rsidRPr="00F14AF7">
        <w:t xml:space="preserve">Obvod kmene je uváděn v centimetrech a je měřen ve 130 cm nad terénem. U většiny jedinců byla hodnota stanovena ve znaleckém posudku. V ostatních případech byla stanovena pomocí krejčovského metru. Pokud je nasazení koruny níže, je </w:t>
      </w:r>
      <w:r w:rsidRPr="00F14AF7">
        <w:lastRenderedPageBreak/>
        <w:t xml:space="preserve">obvod měřen pod zduřenou částí nasazení koruny (v tomto případě je výška měření uvedena v poznámce). U </w:t>
      </w:r>
      <w:proofErr w:type="spellStart"/>
      <w:r w:rsidRPr="00F14AF7">
        <w:t>vícekmenných</w:t>
      </w:r>
      <w:proofErr w:type="spellEnd"/>
      <w:r w:rsidRPr="00F14AF7">
        <w:t xml:space="preserve"> jedinců jsou uvedeny obvody všech kmenů.</w:t>
      </w:r>
    </w:p>
    <w:p w14:paraId="7D682CE2" w14:textId="63ABC3DA" w:rsidR="00F14AF7" w:rsidRPr="00C726EE" w:rsidRDefault="00F14AF7" w:rsidP="00F14AF7">
      <w:pPr>
        <w:ind w:firstLine="0"/>
        <w:rPr>
          <w:rFonts w:ascii="Calibri Light" w:hAnsi="Calibri Light" w:cs="Rajdhani Light"/>
        </w:rPr>
      </w:pPr>
    </w:p>
    <w:p w14:paraId="4DA7FFCD" w14:textId="4F855C2F" w:rsidR="00472C98" w:rsidRPr="00C726EE" w:rsidRDefault="00D3317F" w:rsidP="00F14AF7">
      <w:pPr>
        <w:ind w:firstLine="0"/>
      </w:pPr>
      <w:r>
        <w:rPr>
          <w:noProof/>
        </w:rPr>
        <w:drawing>
          <wp:anchor distT="0" distB="0" distL="114300" distR="114300" simplePos="0" relativeHeight="251662336" behindDoc="1" locked="0" layoutInCell="1" allowOverlap="1" wp14:anchorId="768B1476" wp14:editId="5D5A6BCF">
            <wp:simplePos x="0" y="0"/>
            <wp:positionH relativeFrom="column">
              <wp:posOffset>3192875</wp:posOffset>
            </wp:positionH>
            <wp:positionV relativeFrom="paragraph">
              <wp:posOffset>105901</wp:posOffset>
            </wp:positionV>
            <wp:extent cx="2933065" cy="1875790"/>
            <wp:effectExtent l="0" t="0" r="635" b="0"/>
            <wp:wrapTight wrapText="bothSides">
              <wp:wrapPolygon edited="0">
                <wp:start x="0" y="0"/>
                <wp:lineTo x="0" y="21278"/>
                <wp:lineTo x="21464" y="21278"/>
                <wp:lineTo x="21464"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3065" cy="1875790"/>
                    </a:xfrm>
                    <a:prstGeom prst="rect">
                      <a:avLst/>
                    </a:prstGeom>
                  </pic:spPr>
                </pic:pic>
              </a:graphicData>
            </a:graphic>
            <wp14:sizeRelH relativeFrom="margin">
              <wp14:pctWidth>0</wp14:pctWidth>
            </wp14:sizeRelH>
            <wp14:sizeRelV relativeFrom="margin">
              <wp14:pctHeight>0</wp14:pctHeight>
            </wp14:sizeRelV>
          </wp:anchor>
        </w:drawing>
      </w:r>
      <w:r w:rsidR="00472C98" w:rsidRPr="00C726EE">
        <w:t>VÝŠKA</w:t>
      </w:r>
    </w:p>
    <w:p w14:paraId="410D2F65" w14:textId="78D246CC" w:rsidR="00472C98" w:rsidRPr="00503252" w:rsidRDefault="00472C98" w:rsidP="00503252">
      <w:r w:rsidRPr="00503252">
        <w:t>Výška je uváděna v metrech a u většiny jedinců byla v rámci znaleckého posudku. Ostatní dřeviny odhadem.</w:t>
      </w:r>
    </w:p>
    <w:p w14:paraId="31DFF9F4" w14:textId="09D46994" w:rsidR="00472C98" w:rsidRDefault="00472C98" w:rsidP="00F14AF7">
      <w:pPr>
        <w:ind w:firstLine="0"/>
      </w:pPr>
    </w:p>
    <w:p w14:paraId="7884CB52" w14:textId="042C4C4F" w:rsidR="00472C98" w:rsidRPr="00C726EE" w:rsidRDefault="00472C98" w:rsidP="00F14AF7">
      <w:pPr>
        <w:ind w:firstLine="0"/>
      </w:pPr>
      <w:r>
        <w:t xml:space="preserve">PŮVODNOST DŘEVIN V </w:t>
      </w:r>
      <w:r w:rsidRPr="003F6546">
        <w:t>KOMPOZICI</w:t>
      </w:r>
    </w:p>
    <w:p w14:paraId="19790626" w14:textId="77777777" w:rsidR="00472C98" w:rsidRDefault="00472C98" w:rsidP="00503252">
      <w:r>
        <w:t>Atribut posuzuje originálnost jedinců v rámci vegetačních prvků a z ní vyplývající hodnota stáří. Období, ke kterému se původnost vztahuje, se stanové na základě analýzy a interpretace historického vývoje kompozice objektu či jeho části. Obvykle se volí nejmladší vývojová etapa považovaná za historickou, pokud je současně výsledkem dobové odborné činnosti – dřeviny pocházející z této etapy a starší jsou označovány za původní kompozici.</w:t>
      </w:r>
    </w:p>
    <w:p w14:paraId="52ED8EEF" w14:textId="77777777" w:rsidR="00472C98" w:rsidRDefault="00472C98" w:rsidP="00F14AF7">
      <w:pPr>
        <w:ind w:firstLine="0"/>
      </w:pPr>
    </w:p>
    <w:p w14:paraId="26DD5AC0" w14:textId="277565C1" w:rsidR="00472C98" w:rsidRDefault="00472C98" w:rsidP="00503252">
      <w:r>
        <w:rPr>
          <w:noProof/>
        </w:rPr>
        <w:drawing>
          <wp:anchor distT="0" distB="0" distL="114300" distR="114300" simplePos="0" relativeHeight="251663360" behindDoc="1" locked="0" layoutInCell="1" allowOverlap="1" wp14:anchorId="2C20B996" wp14:editId="4D86AA14">
            <wp:simplePos x="0" y="0"/>
            <wp:positionH relativeFrom="column">
              <wp:posOffset>3193511</wp:posOffset>
            </wp:positionH>
            <wp:positionV relativeFrom="paragraph">
              <wp:posOffset>216</wp:posOffset>
            </wp:positionV>
            <wp:extent cx="2893695" cy="1884680"/>
            <wp:effectExtent l="0" t="0" r="1905" b="1270"/>
            <wp:wrapTight wrapText="bothSides">
              <wp:wrapPolygon edited="0">
                <wp:start x="0" y="0"/>
                <wp:lineTo x="0" y="21396"/>
                <wp:lineTo x="21472" y="21396"/>
                <wp:lineTo x="21472"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93695" cy="1884680"/>
                    </a:xfrm>
                    <a:prstGeom prst="rect">
                      <a:avLst/>
                    </a:prstGeom>
                  </pic:spPr>
                </pic:pic>
              </a:graphicData>
            </a:graphic>
            <wp14:sizeRelH relativeFrom="margin">
              <wp14:pctWidth>0</wp14:pctWidth>
            </wp14:sizeRelH>
            <wp14:sizeRelV relativeFrom="margin">
              <wp14:pctHeight>0</wp14:pctHeight>
            </wp14:sizeRelV>
          </wp:anchor>
        </w:drawing>
      </w:r>
      <w:r>
        <w:t>Na základě historických dobových fotografií je jednoznačně patrný původní důraz kompozice na kostel, jako dominantu tehdejší obce Poříčí. Tato doba je pro potřeby inventarizace považována za původní, historickou podobu. Následující zásahy v průběhu období socialismu zrušili osovost náměstí a potlačili důraz na kostel. Ve středu parkové plochy bylo vytvořeno nové centrum, ke kterému cesty nově směřují. Diagonální trasy získali na významu. K těmto zásahům lze vztahovat i výsadby jehličnatých dřevin. Tyto dřeviny lze v rámci kompozice považovat za výsledek neodborné činnosti a jsou považovány za kompozičně nevhodné.</w:t>
      </w:r>
      <w:r>
        <w:tab/>
      </w:r>
      <w:r>
        <w:tab/>
      </w:r>
      <w:r>
        <w:tab/>
      </w:r>
      <w:r>
        <w:tab/>
      </w:r>
      <w:r>
        <w:tab/>
      </w:r>
      <w:r>
        <w:tab/>
      </w:r>
      <w:r>
        <w:tab/>
      </w:r>
      <w:r>
        <w:tab/>
        <w:t xml:space="preserve">           </w:t>
      </w:r>
    </w:p>
    <w:p w14:paraId="14EF3053" w14:textId="77777777" w:rsidR="00472C98" w:rsidRDefault="00472C98" w:rsidP="00F14AF7">
      <w:pPr>
        <w:ind w:firstLine="0"/>
      </w:pPr>
      <w:r>
        <w:t>Původnost jedinců dřevin vyjadřuje stupnice: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3402"/>
      </w:tblGrid>
      <w:tr w:rsidR="00472C98" w:rsidRPr="00C726EE" w14:paraId="51B1B185" w14:textId="77777777" w:rsidTr="00BC6181">
        <w:trPr>
          <w:trHeight w:val="333"/>
        </w:trPr>
        <w:tc>
          <w:tcPr>
            <w:tcW w:w="1134" w:type="dxa"/>
          </w:tcPr>
          <w:p w14:paraId="371D98F3" w14:textId="77777777" w:rsidR="00472C98" w:rsidRPr="00C726EE" w:rsidRDefault="00472C98" w:rsidP="00F14AF7">
            <w:pPr>
              <w:ind w:firstLine="0"/>
            </w:pPr>
            <w:r w:rsidRPr="00C726EE">
              <w:t>St</w:t>
            </w:r>
            <w:r>
              <w:t>upeň</w:t>
            </w:r>
          </w:p>
        </w:tc>
        <w:tc>
          <w:tcPr>
            <w:tcW w:w="3402" w:type="dxa"/>
          </w:tcPr>
          <w:p w14:paraId="05816FFB" w14:textId="77777777" w:rsidR="00472C98" w:rsidRPr="00C726EE" w:rsidRDefault="00472C98" w:rsidP="00F14AF7">
            <w:pPr>
              <w:ind w:firstLine="0"/>
            </w:pPr>
            <w:r>
              <w:t>Interpretace</w:t>
            </w:r>
          </w:p>
        </w:tc>
      </w:tr>
      <w:tr w:rsidR="00472C98" w:rsidRPr="00C726EE" w14:paraId="68F26B69" w14:textId="77777777" w:rsidTr="00BC6181">
        <w:trPr>
          <w:trHeight w:val="169"/>
        </w:trPr>
        <w:tc>
          <w:tcPr>
            <w:tcW w:w="1134" w:type="dxa"/>
          </w:tcPr>
          <w:p w14:paraId="28F42425" w14:textId="77777777" w:rsidR="00472C98" w:rsidRPr="00C726EE" w:rsidRDefault="00472C98" w:rsidP="00F14AF7">
            <w:pPr>
              <w:ind w:firstLine="0"/>
            </w:pPr>
            <w:r>
              <w:t>1</w:t>
            </w:r>
          </w:p>
        </w:tc>
        <w:tc>
          <w:tcPr>
            <w:tcW w:w="3402" w:type="dxa"/>
          </w:tcPr>
          <w:p w14:paraId="391B5757" w14:textId="77777777" w:rsidR="00472C98" w:rsidRPr="00C726EE" w:rsidRDefault="00472C98" w:rsidP="00F14AF7">
            <w:pPr>
              <w:ind w:firstLine="0"/>
            </w:pPr>
            <w:r>
              <w:t>Původní určitě</w:t>
            </w:r>
          </w:p>
        </w:tc>
      </w:tr>
      <w:tr w:rsidR="00472C98" w:rsidRPr="00C726EE" w14:paraId="1FF13054" w14:textId="77777777" w:rsidTr="00BC6181">
        <w:tc>
          <w:tcPr>
            <w:tcW w:w="1134" w:type="dxa"/>
          </w:tcPr>
          <w:p w14:paraId="370F8DEF" w14:textId="77777777" w:rsidR="00472C98" w:rsidRPr="00C726EE" w:rsidRDefault="00472C98" w:rsidP="00F14AF7">
            <w:pPr>
              <w:ind w:firstLine="0"/>
            </w:pPr>
            <w:r>
              <w:t>2</w:t>
            </w:r>
          </w:p>
        </w:tc>
        <w:tc>
          <w:tcPr>
            <w:tcW w:w="3402" w:type="dxa"/>
          </w:tcPr>
          <w:p w14:paraId="6AC4EE27" w14:textId="77777777" w:rsidR="00472C98" w:rsidRPr="00C726EE" w:rsidRDefault="00472C98" w:rsidP="00F14AF7">
            <w:pPr>
              <w:ind w:firstLine="0"/>
            </w:pPr>
            <w:r>
              <w:t>Původní pravděpodobně</w:t>
            </w:r>
          </w:p>
        </w:tc>
      </w:tr>
      <w:tr w:rsidR="00472C98" w:rsidRPr="00C726EE" w14:paraId="396E2DEE" w14:textId="77777777" w:rsidTr="00BC6181">
        <w:tc>
          <w:tcPr>
            <w:tcW w:w="1134" w:type="dxa"/>
          </w:tcPr>
          <w:p w14:paraId="02D7B832" w14:textId="77777777" w:rsidR="00472C98" w:rsidRPr="00C726EE" w:rsidRDefault="00472C98" w:rsidP="00F14AF7">
            <w:pPr>
              <w:ind w:firstLine="0"/>
            </w:pPr>
            <w:r>
              <w:t>3</w:t>
            </w:r>
          </w:p>
        </w:tc>
        <w:tc>
          <w:tcPr>
            <w:tcW w:w="3402" w:type="dxa"/>
          </w:tcPr>
          <w:p w14:paraId="28C21A0D" w14:textId="77777777" w:rsidR="00472C98" w:rsidRPr="00C726EE" w:rsidRDefault="00472C98" w:rsidP="00F14AF7">
            <w:pPr>
              <w:ind w:firstLine="0"/>
            </w:pPr>
            <w:r>
              <w:t>Původnost nejistá</w:t>
            </w:r>
          </w:p>
        </w:tc>
      </w:tr>
      <w:tr w:rsidR="00472C98" w:rsidRPr="00C726EE" w14:paraId="492863D5" w14:textId="77777777" w:rsidTr="00BC6181">
        <w:tc>
          <w:tcPr>
            <w:tcW w:w="1134" w:type="dxa"/>
          </w:tcPr>
          <w:p w14:paraId="52E4DFB2" w14:textId="77777777" w:rsidR="00472C98" w:rsidRPr="00C726EE" w:rsidRDefault="00472C98" w:rsidP="00F14AF7">
            <w:pPr>
              <w:ind w:firstLine="0"/>
            </w:pPr>
            <w:r>
              <w:t>4</w:t>
            </w:r>
          </w:p>
        </w:tc>
        <w:tc>
          <w:tcPr>
            <w:tcW w:w="3402" w:type="dxa"/>
          </w:tcPr>
          <w:p w14:paraId="3166A082" w14:textId="77777777" w:rsidR="00472C98" w:rsidRPr="00C726EE" w:rsidRDefault="00472C98" w:rsidP="00F14AF7">
            <w:pPr>
              <w:ind w:firstLine="0"/>
            </w:pPr>
            <w:r>
              <w:t>Nepůvodní pravděpodobně</w:t>
            </w:r>
          </w:p>
        </w:tc>
      </w:tr>
      <w:tr w:rsidR="00472C98" w:rsidRPr="00C726EE" w14:paraId="31DFBE4C" w14:textId="77777777" w:rsidTr="00BC6181">
        <w:trPr>
          <w:trHeight w:val="312"/>
        </w:trPr>
        <w:tc>
          <w:tcPr>
            <w:tcW w:w="1134" w:type="dxa"/>
          </w:tcPr>
          <w:p w14:paraId="2D8ABC98" w14:textId="77777777" w:rsidR="00472C98" w:rsidRPr="00C726EE" w:rsidRDefault="00472C98" w:rsidP="00F14AF7">
            <w:pPr>
              <w:ind w:firstLine="0"/>
            </w:pPr>
            <w:r>
              <w:t>5</w:t>
            </w:r>
          </w:p>
        </w:tc>
        <w:tc>
          <w:tcPr>
            <w:tcW w:w="3402" w:type="dxa"/>
          </w:tcPr>
          <w:p w14:paraId="3E71E15F" w14:textId="77777777" w:rsidR="00472C98" w:rsidRPr="00C726EE" w:rsidRDefault="00472C98" w:rsidP="00F14AF7">
            <w:pPr>
              <w:ind w:firstLine="0"/>
            </w:pPr>
            <w:r>
              <w:t>Nepůvodní určitě</w:t>
            </w:r>
          </w:p>
        </w:tc>
      </w:tr>
    </w:tbl>
    <w:p w14:paraId="7534D77F" w14:textId="15FCEAC5" w:rsidR="00F14AF7" w:rsidRDefault="00F14AF7" w:rsidP="00BB16C0">
      <w:pPr>
        <w:rPr>
          <w:i/>
          <w:iCs/>
          <w:sz w:val="16"/>
          <w:szCs w:val="16"/>
        </w:rPr>
      </w:pPr>
      <w:bookmarkStart w:id="22" w:name="_Toc57273537"/>
      <w:r>
        <w:tab/>
      </w:r>
      <w:r>
        <w:tab/>
      </w:r>
      <w:r>
        <w:tab/>
      </w:r>
      <w:r>
        <w:tab/>
      </w:r>
      <w:r>
        <w:tab/>
      </w:r>
      <w:r>
        <w:tab/>
      </w:r>
      <w:r>
        <w:tab/>
      </w:r>
      <w:r>
        <w:tab/>
      </w:r>
      <w:r w:rsidRPr="00BB16C0">
        <w:rPr>
          <w:i/>
          <w:iCs/>
          <w:sz w:val="16"/>
          <w:szCs w:val="16"/>
        </w:rPr>
        <w:t xml:space="preserve">       </w:t>
      </w:r>
      <w:bookmarkStart w:id="23" w:name="_Toc100324588"/>
      <w:bookmarkStart w:id="24" w:name="_Toc120735191"/>
      <w:r w:rsidRPr="00BB16C0">
        <w:rPr>
          <w:i/>
          <w:iCs/>
          <w:sz w:val="16"/>
          <w:szCs w:val="16"/>
        </w:rPr>
        <w:t>Obr. 1 a 2 Původní podoba Lipového náměstí</w:t>
      </w:r>
      <w:bookmarkEnd w:id="23"/>
      <w:bookmarkEnd w:id="24"/>
    </w:p>
    <w:p w14:paraId="22C751AC" w14:textId="77777777" w:rsidR="00BB16C0" w:rsidRPr="00BB16C0" w:rsidRDefault="00BB16C0" w:rsidP="00BB16C0">
      <w:pPr>
        <w:rPr>
          <w:i/>
          <w:iCs/>
          <w:sz w:val="16"/>
          <w:szCs w:val="16"/>
        </w:rPr>
      </w:pPr>
    </w:p>
    <w:p w14:paraId="6F9439B5" w14:textId="69121176" w:rsidR="00472C98" w:rsidRPr="00E11993" w:rsidRDefault="00472C98" w:rsidP="00822C58">
      <w:pPr>
        <w:pStyle w:val="Nadpis3"/>
      </w:pPr>
      <w:bookmarkStart w:id="25" w:name="_Toc147393708"/>
      <w:r w:rsidRPr="00C726EE">
        <w:t>DOPORUČENÝ ZÁSAH</w:t>
      </w:r>
      <w:bookmarkEnd w:id="22"/>
      <w:bookmarkEnd w:id="25"/>
    </w:p>
    <w:p w14:paraId="22B6DEE3" w14:textId="244005F8" w:rsidR="005F2762" w:rsidRDefault="005F2762" w:rsidP="00503252">
      <w:pPr>
        <w:ind w:firstLine="0"/>
      </w:pPr>
      <w:bookmarkStart w:id="26" w:name="_Toc2599419"/>
      <w:bookmarkStart w:id="27" w:name="_Toc2599556"/>
      <w:bookmarkStart w:id="28" w:name="_Toc2599663"/>
      <w:bookmarkStart w:id="29" w:name="_Toc2617887"/>
      <w:bookmarkStart w:id="30" w:name="_Toc25588758"/>
    </w:p>
    <w:p w14:paraId="57F7693A" w14:textId="77777777" w:rsidR="00667A28" w:rsidRPr="00667A28" w:rsidRDefault="00667A28" w:rsidP="00667A28">
      <w:pPr>
        <w:rPr>
          <w:b/>
          <w:bCs/>
          <w:color w:val="FF0000"/>
        </w:rPr>
      </w:pPr>
      <w:r w:rsidRPr="00667A28">
        <w:rPr>
          <w:b/>
          <w:bCs/>
          <w:color w:val="FF0000"/>
        </w:rPr>
        <w:t>Zásahy budou provedeny v souladu s Rozhodnutím Krajského úřadu Královéhradeckého kraje ze dne 13.04.2023, který uděluje výjimku ze základních podmínek ochrany podle par. 50 odst. 2 zákona pro realizace záměru „Obrození Lipového náměstí v Poříčí u Trutnova – netopýr pestrý“.</w:t>
      </w:r>
    </w:p>
    <w:p w14:paraId="6C3ABBB5" w14:textId="77777777" w:rsidR="00667A28" w:rsidRDefault="00667A28" w:rsidP="00503252">
      <w:pPr>
        <w:ind w:firstLine="0"/>
      </w:pPr>
    </w:p>
    <w:p w14:paraId="6B23FAA3" w14:textId="27884DAA" w:rsidR="006B051A" w:rsidRPr="00D77D37" w:rsidRDefault="00472C98" w:rsidP="00503252">
      <w:pPr>
        <w:ind w:firstLine="0"/>
      </w:pPr>
      <w:r w:rsidRPr="00D77D37">
        <w:t xml:space="preserve">KÁCENÍ </w:t>
      </w:r>
      <w:bookmarkStart w:id="31" w:name="_Toc2599420"/>
      <w:bookmarkStart w:id="32" w:name="_Toc2599557"/>
      <w:bookmarkStart w:id="33" w:name="_Toc2599664"/>
      <w:bookmarkStart w:id="34" w:name="_Toc2617888"/>
      <w:bookmarkStart w:id="35" w:name="_Toc25588759"/>
      <w:bookmarkEnd w:id="26"/>
      <w:bookmarkEnd w:id="27"/>
      <w:bookmarkEnd w:id="28"/>
      <w:bookmarkEnd w:id="29"/>
      <w:bookmarkEnd w:id="30"/>
    </w:p>
    <w:p w14:paraId="2F59BAF0" w14:textId="54E8BAB6" w:rsidR="006B051A" w:rsidRDefault="006B051A" w:rsidP="006B051A">
      <w:r>
        <w:t>Ke kácení jsou navrženy dvě lípy srdčité č. 13 a 14</w:t>
      </w:r>
      <w:r w:rsidR="00492A86">
        <w:t xml:space="preserve"> z důvodu kolize se záměrem. V rámci ulice Náchodská je z důvodu bezpečnosti chodců nezbytné přesunou autobusovou zastávku do prostoru náměstí. Navrhovaný zastávkový záliv je navržen dle platných norem s ohledem na požadovaný průjezd kloubových autobusů (viz část dopravního řešení)</w:t>
      </w:r>
      <w:r>
        <w:t xml:space="preserve">. </w:t>
      </w:r>
      <w:r w:rsidR="00492A86">
        <w:t xml:space="preserve">Ke kácení jsou dále navrženy </w:t>
      </w:r>
      <w:r>
        <w:t xml:space="preserve">všechny vzrostlé jehličnaté stromy </w:t>
      </w:r>
      <w:r w:rsidR="00492A86">
        <w:t>(</w:t>
      </w:r>
      <w:r>
        <w:t xml:space="preserve">zástupci rodu </w:t>
      </w:r>
      <w:proofErr w:type="spellStart"/>
      <w:r w:rsidRPr="00492A86">
        <w:rPr>
          <w:i/>
          <w:iCs/>
        </w:rPr>
        <w:t>Pseudotsuga</w:t>
      </w:r>
      <w:proofErr w:type="spellEnd"/>
      <w:r>
        <w:t xml:space="preserve">, </w:t>
      </w:r>
      <w:proofErr w:type="spellStart"/>
      <w:r w:rsidRPr="00492A86">
        <w:rPr>
          <w:i/>
          <w:iCs/>
        </w:rPr>
        <w:t>Picea</w:t>
      </w:r>
      <w:proofErr w:type="spellEnd"/>
      <w:r>
        <w:t xml:space="preserve"> a</w:t>
      </w:r>
      <w:r w:rsidRPr="00492A86">
        <w:rPr>
          <w:i/>
          <w:iCs/>
        </w:rPr>
        <w:t xml:space="preserve"> </w:t>
      </w:r>
      <w:proofErr w:type="spellStart"/>
      <w:r w:rsidRPr="00492A86">
        <w:rPr>
          <w:i/>
          <w:iCs/>
        </w:rPr>
        <w:t>Thuja</w:t>
      </w:r>
      <w:proofErr w:type="spellEnd"/>
      <w:r w:rsidR="00492A86">
        <w:rPr>
          <w:i/>
          <w:iCs/>
        </w:rPr>
        <w:t>)</w:t>
      </w:r>
      <w:r>
        <w:t xml:space="preserve"> dohromady 10 </w:t>
      </w:r>
      <w:proofErr w:type="gramStart"/>
      <w:r>
        <w:t>ks</w:t>
      </w:r>
      <w:proofErr w:type="gramEnd"/>
      <w:r w:rsidR="00492A86">
        <w:t xml:space="preserve"> a to z důvodu špatného zdravotního stavu a nevhodnosti druhů v celkové kompozici parku.</w:t>
      </w:r>
      <w:r>
        <w:t xml:space="preserve"> </w:t>
      </w:r>
      <w:r w:rsidR="00BC6181">
        <w:t xml:space="preserve">K odstranění </w:t>
      </w:r>
      <w:r>
        <w:t xml:space="preserve">jsou </w:t>
      </w:r>
      <w:r w:rsidR="00BC6181">
        <w:t xml:space="preserve">dále navrženy </w:t>
      </w:r>
      <w:r>
        <w:t xml:space="preserve">keře </w:t>
      </w:r>
      <w:r w:rsidR="00AC1FAF">
        <w:t>(</w:t>
      </w:r>
      <w:proofErr w:type="spellStart"/>
      <w:r w:rsidR="00492A86" w:rsidRPr="00492A86">
        <w:rPr>
          <w:i/>
          <w:iCs/>
        </w:rPr>
        <w:t>Prunus</w:t>
      </w:r>
      <w:proofErr w:type="spellEnd"/>
      <w:r w:rsidR="00492A86" w:rsidRPr="00492A86">
        <w:rPr>
          <w:i/>
          <w:iCs/>
        </w:rPr>
        <w:t xml:space="preserve"> </w:t>
      </w:r>
      <w:proofErr w:type="spellStart"/>
      <w:r w:rsidR="00492A86" w:rsidRPr="00492A86">
        <w:rPr>
          <w:i/>
          <w:iCs/>
        </w:rPr>
        <w:t>mahaleb</w:t>
      </w:r>
      <w:proofErr w:type="spellEnd"/>
      <w:r w:rsidR="00492A86" w:rsidRPr="00492A86">
        <w:rPr>
          <w:i/>
          <w:iCs/>
        </w:rPr>
        <w:t xml:space="preserve"> </w:t>
      </w:r>
      <w:r w:rsidR="00492A86">
        <w:t xml:space="preserve">a </w:t>
      </w:r>
      <w:proofErr w:type="spellStart"/>
      <w:r w:rsidR="00492A86" w:rsidRPr="00492A86">
        <w:rPr>
          <w:i/>
          <w:iCs/>
        </w:rPr>
        <w:t>Forsythia</w:t>
      </w:r>
      <w:proofErr w:type="spellEnd"/>
      <w:r w:rsidR="00492A86">
        <w:t xml:space="preserve">) </w:t>
      </w:r>
      <w:r>
        <w:t>a to z důvodu přehlednosti parku</w:t>
      </w:r>
      <w:r w:rsidR="00BC6181">
        <w:t>. Z</w:t>
      </w:r>
      <w:r>
        <w:t>ástupců rodu Taxus</w:t>
      </w:r>
      <w:r w:rsidR="00BC6181">
        <w:t xml:space="preserve"> </w:t>
      </w:r>
      <w:r>
        <w:t xml:space="preserve">jsou </w:t>
      </w:r>
      <w:r w:rsidR="00BC6181">
        <w:t xml:space="preserve">s ohledem na chráněné druhy </w:t>
      </w:r>
      <w:r>
        <w:t xml:space="preserve">navrženy k přesazení. </w:t>
      </w:r>
    </w:p>
    <w:p w14:paraId="5E561A22" w14:textId="77777777" w:rsidR="006B051A" w:rsidRDefault="006B051A" w:rsidP="00503252">
      <w:pPr>
        <w:ind w:firstLine="0"/>
      </w:pPr>
    </w:p>
    <w:p w14:paraId="7914A361" w14:textId="32B47A9B" w:rsidR="00472C98" w:rsidRDefault="00472C98" w:rsidP="00150388">
      <w:r w:rsidRPr="00C726EE">
        <w:t xml:space="preserve">Povolení ke kácení dřevin rostoucích mimo les se, dle vyhlášky MŽP 395/1992Sb, kterou se provádějí některá ustanovení zákona č. 114/1992 Sb., o ochraně přírody a krajiny, je vyžadováno </w:t>
      </w:r>
      <w:r w:rsidRPr="00503252">
        <w:rPr>
          <w:b/>
          <w:bCs/>
        </w:rPr>
        <w:t>pro stromy o obvodu kmene nad 80 cm měřeného ve výšce 130 cm nad zemí nebo souvislé keřové porosty nad celkovou plochu 40 m2</w:t>
      </w:r>
      <w:r w:rsidRPr="00C726EE">
        <w:t>. Žádost se podává na příslušný správní úřad.</w:t>
      </w:r>
      <w:bookmarkEnd w:id="31"/>
      <w:bookmarkEnd w:id="32"/>
      <w:bookmarkEnd w:id="33"/>
      <w:bookmarkEnd w:id="34"/>
      <w:bookmarkEnd w:id="35"/>
    </w:p>
    <w:p w14:paraId="380C2723" w14:textId="77777777" w:rsidR="00503252" w:rsidRDefault="00503252" w:rsidP="00503252"/>
    <w:p w14:paraId="27CCAA7D" w14:textId="6F51ADAC" w:rsidR="00472C98" w:rsidRDefault="00472C98" w:rsidP="00472C98">
      <w:pPr>
        <w:rPr>
          <w:b/>
          <w:bCs/>
          <w:color w:val="FF0000"/>
        </w:rPr>
      </w:pPr>
      <w:r w:rsidRPr="00CE7CE7">
        <w:t>Dřeviny jsou káceny v době vegetačního klidu</w:t>
      </w:r>
      <w:r>
        <w:t xml:space="preserve"> tak aby se eliminovalo případné poranění živočichů vázaných na dřevinu. U dřevin s vysokou výmladností, jako je lípa malolistá, je doporučeno </w:t>
      </w:r>
      <w:r w:rsidRPr="006858AA">
        <w:rPr>
          <w:b/>
          <w:bCs/>
          <w:color w:val="FF0000"/>
        </w:rPr>
        <w:t>odstranit strom</w:t>
      </w:r>
      <w:r w:rsidRPr="006858AA">
        <w:rPr>
          <w:color w:val="FF0000"/>
        </w:rPr>
        <w:t xml:space="preserve"> </w:t>
      </w:r>
      <w:r w:rsidRPr="006858AA">
        <w:rPr>
          <w:b/>
          <w:bCs/>
          <w:color w:val="FF0000"/>
        </w:rPr>
        <w:t>včetně pařezu a hlavních kořenových náběhů</w:t>
      </w:r>
      <w:bookmarkStart w:id="36" w:name="_Toc2599422"/>
      <w:bookmarkStart w:id="37" w:name="_Toc2599559"/>
      <w:bookmarkStart w:id="38" w:name="_Toc2599666"/>
      <w:bookmarkStart w:id="39" w:name="_Toc2617890"/>
      <w:bookmarkStart w:id="40" w:name="_Toc25588761"/>
      <w:r>
        <w:rPr>
          <w:b/>
          <w:bCs/>
          <w:color w:val="FF0000"/>
        </w:rPr>
        <w:t>.</w:t>
      </w:r>
    </w:p>
    <w:p w14:paraId="2B808AEF" w14:textId="7D5EB894" w:rsidR="004F171B" w:rsidRDefault="004F171B" w:rsidP="00472C98">
      <w:pPr>
        <w:rPr>
          <w:b/>
          <w:bCs/>
          <w:color w:val="FF0000"/>
        </w:rPr>
      </w:pPr>
    </w:p>
    <w:p w14:paraId="35DC0A17" w14:textId="299779FC" w:rsidR="004F171B" w:rsidRDefault="004F171B" w:rsidP="00472C98">
      <w:pPr>
        <w:rPr>
          <w:b/>
          <w:bCs/>
          <w:color w:val="FF0000"/>
        </w:rPr>
      </w:pPr>
      <w:r>
        <w:rPr>
          <w:b/>
          <w:bCs/>
          <w:color w:val="FF0000"/>
        </w:rPr>
        <w:t xml:space="preserve">Kmeny dřevin pokácených při realizací záměru budou částečně zachovány </w:t>
      </w:r>
      <w:r w:rsidR="002F7C79">
        <w:rPr>
          <w:b/>
          <w:bCs/>
          <w:color w:val="FF0000"/>
        </w:rPr>
        <w:t xml:space="preserve">na pozemku pro realizaci </w:t>
      </w:r>
      <w:proofErr w:type="spellStart"/>
      <w:r w:rsidR="0021005E">
        <w:rPr>
          <w:b/>
          <w:bCs/>
          <w:color w:val="FF0000"/>
        </w:rPr>
        <w:t>b</w:t>
      </w:r>
      <w:r w:rsidR="00211F0D">
        <w:rPr>
          <w:b/>
          <w:bCs/>
          <w:color w:val="FF0000"/>
        </w:rPr>
        <w:t>roukoviště</w:t>
      </w:r>
      <w:proofErr w:type="spellEnd"/>
      <w:r w:rsidR="002F7C79">
        <w:rPr>
          <w:b/>
          <w:bCs/>
          <w:color w:val="FF0000"/>
        </w:rPr>
        <w:t>.</w:t>
      </w:r>
    </w:p>
    <w:p w14:paraId="71B546C3" w14:textId="77777777" w:rsidR="00472C98" w:rsidRPr="00BC055E" w:rsidRDefault="00472C98" w:rsidP="00BC6181">
      <w:pPr>
        <w:ind w:firstLine="0"/>
        <w:rPr>
          <w:b/>
          <w:bCs/>
        </w:rPr>
      </w:pPr>
    </w:p>
    <w:p w14:paraId="36A42D27" w14:textId="5D69AFB9" w:rsidR="00C834D7" w:rsidRPr="00D77D37" w:rsidRDefault="00C834D7" w:rsidP="00150388">
      <w:pPr>
        <w:ind w:firstLine="0"/>
      </w:pPr>
      <w:r w:rsidRPr="00D77D37">
        <w:t>PŘESAZENÍ DŘEVIN</w:t>
      </w:r>
    </w:p>
    <w:p w14:paraId="3A873269" w14:textId="6A7F579C" w:rsidR="00C834D7" w:rsidRDefault="00C834D7" w:rsidP="00150388">
      <w:pPr>
        <w:ind w:firstLine="0"/>
      </w:pPr>
      <w:r>
        <w:tab/>
        <w:t xml:space="preserve">V rámci inventarizace jsou vytypovány 3 </w:t>
      </w:r>
      <w:r w:rsidR="007E000A">
        <w:t>vzrostlé</w:t>
      </w:r>
      <w:r>
        <w:t xml:space="preserve"> </w:t>
      </w:r>
      <w:r w:rsidR="008330A7">
        <w:t>tisy červené</w:t>
      </w:r>
      <w:r w:rsidR="008B70C5">
        <w:t xml:space="preserve"> (</w:t>
      </w:r>
      <w:r w:rsidR="008B70C5" w:rsidRPr="00732E14">
        <w:rPr>
          <w:i/>
          <w:iCs/>
        </w:rPr>
        <w:t xml:space="preserve">taxus </w:t>
      </w:r>
      <w:proofErr w:type="spellStart"/>
      <w:r w:rsidR="008B70C5" w:rsidRPr="00732E14">
        <w:rPr>
          <w:i/>
          <w:iCs/>
        </w:rPr>
        <w:t>baccata</w:t>
      </w:r>
      <w:proofErr w:type="spellEnd"/>
      <w:r w:rsidR="008B70C5" w:rsidRPr="00732E14">
        <w:rPr>
          <w:i/>
          <w:iCs/>
        </w:rPr>
        <w:t>)</w:t>
      </w:r>
      <w:r>
        <w:t xml:space="preserve"> určené k přesazení. </w:t>
      </w:r>
      <w:r w:rsidR="007E000A">
        <w:t xml:space="preserve">Dřeviny budou přesazeny ručně nebo strojně. </w:t>
      </w:r>
      <w:r w:rsidR="001D270C">
        <w:t xml:space="preserve">Před </w:t>
      </w:r>
      <w:r w:rsidR="008330A7">
        <w:t xml:space="preserve">zahájením prací bude koruna keřů </w:t>
      </w:r>
      <w:proofErr w:type="gramStart"/>
      <w:r w:rsidR="008330A7">
        <w:t>svázána</w:t>
      </w:r>
      <w:proofErr w:type="gramEnd"/>
      <w:r w:rsidR="008330A7">
        <w:t xml:space="preserve"> aby nedošlo k poškození a byl snazší přístup ke kořenovému systému. Dále bude šetrně odstraněn drn a odhalena vrchní vrstva kořenového systému. S ohledem na průměr koruny a velikost </w:t>
      </w:r>
      <w:r w:rsidR="00A365B6">
        <w:t xml:space="preserve">a strukturu </w:t>
      </w:r>
      <w:r w:rsidR="008330A7">
        <w:t>kořenového systému bude volena velikost výkopového balu</w:t>
      </w:r>
      <w:r w:rsidR="00732E14">
        <w:t>.</w:t>
      </w:r>
      <w:r w:rsidR="0064169D">
        <w:t xml:space="preserve"> Prostor kolem baru volíme prvotně větší. Hranice balu bude obryta ostrým rýčem, tak aby nedošlo k poškození kořenů. Kořeny budou přerušeny hladkým řezem bez poškození okolních povrchových pletiv. Kořeny s průměrem do 3 cm budou před vysazením zatřeny růstovým stimulátorem. Obrytý a zcela uvolněný bal bude v jámě nahnut a obalen jutovou pytlovinou. Pytlovina bude zajištěna proti uvolnění např. sešitím. </w:t>
      </w:r>
      <w:r w:rsidR="0026111C" w:rsidRPr="00A365B6">
        <w:t>Větší a těžší baly zabalíme p</w:t>
      </w:r>
      <w:r w:rsidR="0026111C">
        <w:t xml:space="preserve">ro </w:t>
      </w:r>
      <w:r w:rsidR="0026111C" w:rsidRPr="00A365B6">
        <w:t>dopravu do šestihranného drátěného pletiva, které nahoře i po stranách kleštěmi pevně spojíme.</w:t>
      </w:r>
      <w:r w:rsidR="0026111C">
        <w:t xml:space="preserve"> Dřeviny vyjmuté k přesazení budou ihned převezeny na místo určení a vysazeny dle technologického postupu níže. Výsadbová jáma bude před započetím výsady prolita vodou. Keř bude vysazen po vsáknutí vody.</w:t>
      </w:r>
    </w:p>
    <w:p w14:paraId="4A6A3123" w14:textId="77777777" w:rsidR="007E000A" w:rsidRDefault="007E000A" w:rsidP="00150388">
      <w:pPr>
        <w:ind w:firstLine="0"/>
      </w:pPr>
    </w:p>
    <w:p w14:paraId="5268A05F" w14:textId="7FFA8FC3" w:rsidR="00472C98" w:rsidRPr="00D77D37" w:rsidRDefault="00472C98" w:rsidP="00150388">
      <w:pPr>
        <w:ind w:firstLine="0"/>
      </w:pPr>
      <w:r w:rsidRPr="00D77D37">
        <w:t>ZDRAVOTNÍ ŘEZ</w:t>
      </w:r>
    </w:p>
    <w:p w14:paraId="12DD4E55" w14:textId="77777777" w:rsidR="00472C98" w:rsidRDefault="00472C98" w:rsidP="00150388">
      <w:r>
        <w:t xml:space="preserve">Odstraněny budou větve suché, odumírající, nemocné, rostoucí příliš blízko u sebe nebo větve vzájemně se křížící. Dále větve s vadou růstu. Cílovým stavem je zabezpečit co nejdelší funkčnost při udržení vitality. </w:t>
      </w:r>
    </w:p>
    <w:p w14:paraId="4D81C3E7" w14:textId="77777777" w:rsidR="00150388" w:rsidRDefault="00150388" w:rsidP="00150388">
      <w:pPr>
        <w:ind w:firstLine="0"/>
      </w:pPr>
    </w:p>
    <w:p w14:paraId="4F12C2FB" w14:textId="5B0AEF0E" w:rsidR="00472C98" w:rsidRPr="00D77D37" w:rsidRDefault="00472C98" w:rsidP="00150388">
      <w:pPr>
        <w:ind w:firstLine="0"/>
      </w:pPr>
      <w:r w:rsidRPr="00D77D37">
        <w:t>ODLEHČUJÍCÍ ŘEZ</w:t>
      </w:r>
    </w:p>
    <w:p w14:paraId="1DCF088D" w14:textId="77777777" w:rsidR="00472C98" w:rsidRDefault="00472C98" w:rsidP="00472C98">
      <w:r>
        <w:t xml:space="preserve">Je forma zdravotního řezu. Cílem je uvolnit vnitřek koruny a odlehčit koruně u silně nakloněných jedinců pro zmírnění zátěže ve směru náklonu. Odřezány smějí být větve do </w:t>
      </w:r>
      <w:proofErr w:type="gramStart"/>
      <w:r>
        <w:t>5cm</w:t>
      </w:r>
      <w:proofErr w:type="gramEnd"/>
      <w:r>
        <w:t xml:space="preserve"> průměru v úžlabí větvení – NE ZKRÁCENÍM!</w:t>
      </w:r>
    </w:p>
    <w:p w14:paraId="2B3EC1E9" w14:textId="77777777" w:rsidR="00150388" w:rsidRDefault="00150388" w:rsidP="00150388">
      <w:pPr>
        <w:ind w:firstLine="0"/>
      </w:pPr>
    </w:p>
    <w:p w14:paraId="2A87DC3F" w14:textId="06454A44" w:rsidR="00472C98" w:rsidRPr="00D77D37" w:rsidRDefault="00472C98" w:rsidP="00150388">
      <w:pPr>
        <w:ind w:firstLine="0"/>
      </w:pPr>
      <w:r w:rsidRPr="00D77D37">
        <w:t>DOPORUČENÁ DOBA ŘEZU</w:t>
      </w:r>
    </w:p>
    <w:p w14:paraId="1F13271D" w14:textId="6E4E52CB" w:rsidR="004F2BB5" w:rsidRPr="004F2BB5" w:rsidRDefault="00472C98" w:rsidP="004F2BB5">
      <w:pPr>
        <w:ind w:firstLine="0"/>
      </w:pPr>
      <w:r w:rsidRPr="004F2BB5">
        <w:t xml:space="preserve">Výše navržené řezy je vhodné realizovat </w:t>
      </w:r>
      <w:r w:rsidR="004F2BB5" w:rsidRPr="004F2BB5">
        <w:t>v </w:t>
      </w:r>
      <w:proofErr w:type="gramStart"/>
      <w:r w:rsidR="004F2BB5" w:rsidRPr="004F2BB5">
        <w:t>předjaří</w:t>
      </w:r>
      <w:proofErr w:type="gramEnd"/>
      <w:r w:rsidR="004F2BB5" w:rsidRPr="004F2BB5">
        <w:t xml:space="preserve"> a to s ohledem na aktuální klimatické podmínky (rozmezí termínu v běžném roce je od konce února do cca 20.3). termín je ale nutné skloubit s ohledem na výskyt </w:t>
      </w:r>
      <w:r w:rsidR="00216F1C">
        <w:t>chráněných druhů živočichů (</w:t>
      </w:r>
      <w:r w:rsidR="004F2BB5" w:rsidRPr="004F2BB5">
        <w:t>např. netopýrů</w:t>
      </w:r>
      <w:r w:rsidR="00216F1C">
        <w:t>). Z</w:t>
      </w:r>
      <w:r w:rsidR="004F2BB5" w:rsidRPr="004F2BB5">
        <w:t xml:space="preserve">ásahy musí být prováděny v </w:t>
      </w:r>
      <w:r w:rsidR="00216F1C" w:rsidRPr="004F2BB5">
        <w:t>mimo hnízdním</w:t>
      </w:r>
      <w:r w:rsidR="004F2BB5" w:rsidRPr="004F2BB5">
        <w:t xml:space="preserve"> období, mimo období péče o mláďata a mimo období zimován</w:t>
      </w:r>
      <w:r w:rsidR="00216F1C">
        <w:t xml:space="preserve">í. Primárně tedy </w:t>
      </w:r>
      <w:r w:rsidR="004F2BB5" w:rsidRPr="004F2BB5">
        <w:t xml:space="preserve">v období od 15. 3. do 31. 3. běžného roku, </w:t>
      </w:r>
      <w:r w:rsidR="00216F1C">
        <w:t>případně</w:t>
      </w:r>
      <w:r w:rsidR="004F2BB5" w:rsidRPr="004F2BB5">
        <w:t xml:space="preserve"> v období 1. 9. až 15. 11. běžného rok</w:t>
      </w:r>
      <w:r w:rsidR="00216F1C">
        <w:t>u. Výskyt chráněných druhů živočichů bude před realizací stavby ověřen biologickým průzkumem, na jehož základě bude vytypováno vhodné období ošetření dřevin.</w:t>
      </w:r>
    </w:p>
    <w:p w14:paraId="39191A41" w14:textId="3CD04300" w:rsidR="00472C98" w:rsidRPr="00D77D37" w:rsidRDefault="00472C98" w:rsidP="00472C98">
      <w:pPr>
        <w:rPr>
          <w:b/>
          <w:bCs/>
        </w:rPr>
      </w:pPr>
    </w:p>
    <w:p w14:paraId="0E48A877" w14:textId="2C072434" w:rsidR="00472C98" w:rsidRPr="00D77D37" w:rsidRDefault="00472C98" w:rsidP="00150388">
      <w:pPr>
        <w:pStyle w:val="Bezmezer"/>
        <w:numPr>
          <w:ilvl w:val="0"/>
          <w:numId w:val="0"/>
        </w:numPr>
      </w:pPr>
      <w:r w:rsidRPr="00D77D37">
        <w:t>PROVZDUŠNĚNÍ KOŘENOVÉHO SYSTÉMU PNEUMATICKÝM RÝČEM</w:t>
      </w:r>
    </w:p>
    <w:p w14:paraId="17E82F0E" w14:textId="783998F0" w:rsidR="00936B24" w:rsidRPr="00936B24" w:rsidRDefault="00FC11AC" w:rsidP="00472C98">
      <w:r w:rsidRPr="00936B24">
        <w:t xml:space="preserve">U vytypovaných dřevin </w:t>
      </w:r>
      <w:r w:rsidR="00936B24" w:rsidRPr="00936B24">
        <w:t>je doporučeno</w:t>
      </w:r>
      <w:r w:rsidRPr="00936B24">
        <w:t xml:space="preserve"> zlepšení půdních podmínek pomocí pneumatického rýče. </w:t>
      </w:r>
      <w:r w:rsidR="00472C98" w:rsidRPr="00936B24">
        <w:t xml:space="preserve">Cílem </w:t>
      </w:r>
      <w:r w:rsidR="00150388" w:rsidRPr="00936B24">
        <w:t>je</w:t>
      </w:r>
      <w:r w:rsidR="00472C98" w:rsidRPr="00936B24">
        <w:t xml:space="preserve"> zlepšení stanovištních podmínek</w:t>
      </w:r>
      <w:r w:rsidR="00150388" w:rsidRPr="00936B24">
        <w:t xml:space="preserve"> stromu </w:t>
      </w:r>
      <w:r w:rsidR="00936B24">
        <w:t xml:space="preserve">a posílení stromu před plánovanými stavebními pracemi </w:t>
      </w:r>
      <w:r w:rsidR="00150388" w:rsidRPr="00936B24">
        <w:t>a to:</w:t>
      </w:r>
      <w:r w:rsidR="00472C98" w:rsidRPr="00936B24">
        <w:t xml:space="preserve"> </w:t>
      </w:r>
    </w:p>
    <w:p w14:paraId="2B93152D" w14:textId="079B9F44" w:rsidR="00936B24" w:rsidRPr="00936B24" w:rsidRDefault="00936B24" w:rsidP="00936B24">
      <w:pPr>
        <w:pStyle w:val="Odstavecseseznamem"/>
        <w:numPr>
          <w:ilvl w:val="0"/>
          <w:numId w:val="24"/>
        </w:numPr>
      </w:pPr>
      <w:r>
        <w:rPr>
          <w:rStyle w:val="Siln"/>
          <w:b w:val="0"/>
          <w:bCs w:val="0"/>
        </w:rPr>
        <w:t>p</w:t>
      </w:r>
      <w:r w:rsidR="00472C98" w:rsidRPr="00936B24">
        <w:rPr>
          <w:rStyle w:val="Siln"/>
          <w:b w:val="0"/>
          <w:bCs w:val="0"/>
        </w:rPr>
        <w:t>rovzdušněním</w:t>
      </w:r>
      <w:r>
        <w:rPr>
          <w:rStyle w:val="Siln"/>
          <w:b w:val="0"/>
          <w:bCs w:val="0"/>
        </w:rPr>
        <w:t xml:space="preserve"> kořenové zóny</w:t>
      </w:r>
    </w:p>
    <w:p w14:paraId="5B4EACD6" w14:textId="77777777" w:rsidR="00936B24" w:rsidRPr="00936B24" w:rsidRDefault="00150388" w:rsidP="00936B24">
      <w:pPr>
        <w:pStyle w:val="Odstavecseseznamem"/>
        <w:numPr>
          <w:ilvl w:val="0"/>
          <w:numId w:val="24"/>
        </w:numPr>
      </w:pPr>
      <w:r w:rsidRPr="00936B24">
        <w:t xml:space="preserve">rozvolněním </w:t>
      </w:r>
      <w:r w:rsidR="00FC11AC" w:rsidRPr="00936B24">
        <w:t>zhutněné</w:t>
      </w:r>
      <w:r w:rsidRPr="00936B24">
        <w:t xml:space="preserve"> povrchové vrstvy</w:t>
      </w:r>
      <w:r w:rsidR="00FC11AC" w:rsidRPr="00936B24">
        <w:t xml:space="preserve"> </w:t>
      </w:r>
    </w:p>
    <w:p w14:paraId="6CAFCA8B" w14:textId="77777777" w:rsidR="00936B24" w:rsidRPr="00936B24" w:rsidRDefault="00472C98" w:rsidP="00936B24">
      <w:pPr>
        <w:pStyle w:val="Odstavecseseznamem"/>
        <w:numPr>
          <w:ilvl w:val="0"/>
          <w:numId w:val="24"/>
        </w:numPr>
        <w:rPr>
          <w:rStyle w:val="Siln"/>
          <w:b w:val="0"/>
          <w:bCs w:val="0"/>
        </w:rPr>
      </w:pPr>
      <w:r w:rsidRPr="00936B24">
        <w:rPr>
          <w:rStyle w:val="Siln"/>
          <w:b w:val="0"/>
          <w:bCs w:val="0"/>
        </w:rPr>
        <w:t>výměnou substrátu</w:t>
      </w:r>
      <w:r w:rsidR="00FC11AC" w:rsidRPr="00936B24">
        <w:rPr>
          <w:rStyle w:val="Siln"/>
          <w:b w:val="0"/>
          <w:bCs w:val="0"/>
        </w:rPr>
        <w:t xml:space="preserve"> v okolí odhalených kořenů</w:t>
      </w:r>
      <w:r w:rsidRPr="00936B24">
        <w:rPr>
          <w:rStyle w:val="Siln"/>
          <w:b w:val="0"/>
          <w:bCs w:val="0"/>
        </w:rPr>
        <w:t xml:space="preserve">! </w:t>
      </w:r>
    </w:p>
    <w:p w14:paraId="7DA16E62" w14:textId="77777777" w:rsidR="00936B24" w:rsidRDefault="00FC11AC" w:rsidP="00936B24">
      <w:r w:rsidRPr="00936B24">
        <w:t xml:space="preserve">Pro výměnu substrátu bude použit strukturní substrát o složení: </w:t>
      </w:r>
      <w:proofErr w:type="gramStart"/>
      <w:r w:rsidRPr="00936B24">
        <w:t>30%</w:t>
      </w:r>
      <w:proofErr w:type="gramEnd"/>
      <w:r w:rsidRPr="00936B24">
        <w:t xml:space="preserve"> </w:t>
      </w:r>
      <w:proofErr w:type="spellStart"/>
      <w:r w:rsidRPr="00936B24">
        <w:t>biouhel</w:t>
      </w:r>
      <w:proofErr w:type="spellEnd"/>
      <w:r w:rsidRPr="00936B24">
        <w:t xml:space="preserve"> + 30% štěrk (f16/32) + 40% kompost nebo kvalitní certifikovaný zahradnický substrát.</w:t>
      </w:r>
    </w:p>
    <w:p w14:paraId="3284E6C1" w14:textId="097C9DA1" w:rsidR="00472C98" w:rsidRPr="00936B24" w:rsidRDefault="00472C98" w:rsidP="00936B24">
      <w:pPr>
        <w:rPr>
          <w:rStyle w:val="Siln"/>
          <w:b w:val="0"/>
          <w:bCs w:val="0"/>
        </w:rPr>
      </w:pPr>
      <w:r w:rsidRPr="00936B24">
        <w:t>Termín</w:t>
      </w:r>
      <w:r w:rsidRPr="00936B24">
        <w:rPr>
          <w:rStyle w:val="Siln"/>
          <w:b w:val="0"/>
          <w:bCs w:val="0"/>
        </w:rPr>
        <w:t xml:space="preserve"> provzdušnění </w:t>
      </w:r>
      <w:r w:rsidR="00936B24">
        <w:rPr>
          <w:rStyle w:val="Siln"/>
          <w:b w:val="0"/>
          <w:bCs w:val="0"/>
        </w:rPr>
        <w:t xml:space="preserve">by v ideálním případě měl být proveden s ročním předstihem před zahájení realizace. </w:t>
      </w:r>
    </w:p>
    <w:p w14:paraId="4A64DE00" w14:textId="77777777" w:rsidR="00150388" w:rsidRPr="00150388" w:rsidRDefault="00150388" w:rsidP="00822C58">
      <w:pPr>
        <w:pStyle w:val="Nadpis3"/>
        <w:numPr>
          <w:ilvl w:val="0"/>
          <w:numId w:val="0"/>
        </w:numPr>
        <w:ind w:left="720"/>
      </w:pPr>
    </w:p>
    <w:p w14:paraId="2F9545B8" w14:textId="5D3A5B2C" w:rsidR="00472C98" w:rsidRPr="00214776" w:rsidRDefault="00150388" w:rsidP="00822C58">
      <w:pPr>
        <w:pStyle w:val="Nadpis3"/>
      </w:pPr>
      <w:bookmarkStart w:id="41" w:name="_Toc147393709"/>
      <w:bookmarkEnd w:id="36"/>
      <w:bookmarkEnd w:id="37"/>
      <w:bookmarkEnd w:id="38"/>
      <w:bookmarkEnd w:id="39"/>
      <w:bookmarkEnd w:id="40"/>
      <w:r>
        <w:t>ochrana dřevin v průběhu stavby</w:t>
      </w:r>
      <w:bookmarkEnd w:id="41"/>
    </w:p>
    <w:p w14:paraId="2A2D3012" w14:textId="796FFAD5" w:rsidR="00150388" w:rsidRDefault="00150388" w:rsidP="00472C98"/>
    <w:p w14:paraId="2DDCC56F" w14:textId="77777777" w:rsidR="00667A28" w:rsidRPr="00667A28" w:rsidRDefault="00667A28" w:rsidP="00667A28">
      <w:pPr>
        <w:rPr>
          <w:b/>
          <w:bCs/>
          <w:color w:val="FF0000"/>
        </w:rPr>
      </w:pPr>
      <w:r w:rsidRPr="00667A28">
        <w:rPr>
          <w:b/>
          <w:bCs/>
          <w:color w:val="FF0000"/>
        </w:rPr>
        <w:t>Zásahy budou provedeny v souladu s Rozhodnutím Krajského úřadu Královéhradeckého kraje ze dne 13.04.2023, který uděluje výjimku ze základních podmínek ochrany podle par. 50 odst. 2 zákona pro realizace záměru „Obrození Lipového náměstí v Poříčí u Trutnova – netopýr pestrý“.</w:t>
      </w:r>
    </w:p>
    <w:p w14:paraId="5A30BE8B" w14:textId="77777777" w:rsidR="00667A28" w:rsidRDefault="00667A28" w:rsidP="00667A28">
      <w:pPr>
        <w:ind w:firstLine="0"/>
      </w:pPr>
    </w:p>
    <w:p w14:paraId="7FD80439" w14:textId="7FA2AC14" w:rsidR="00472C98" w:rsidRDefault="00472C98" w:rsidP="00472C98">
      <w:pPr>
        <w:rPr>
          <w:b/>
        </w:rPr>
      </w:pPr>
      <w:r w:rsidRPr="00990D6A">
        <w:rPr>
          <w:b/>
        </w:rPr>
        <w:t>Dřeviny budou viditelně označeny a budou chráněny v souladu se standardy péče o přírodu a krajinu AOPK č. SPPK A 01 002:2001 Ochrana dřevin při stavební činnosti (AOPK, 2017).</w:t>
      </w:r>
      <w:r>
        <w:rPr>
          <w:b/>
        </w:rPr>
        <w:t xml:space="preserve"> </w:t>
      </w:r>
    </w:p>
    <w:p w14:paraId="1EB07D45" w14:textId="73C2793C" w:rsidR="00211F0D" w:rsidRDefault="00211F0D" w:rsidP="00472C98">
      <w:pPr>
        <w:rPr>
          <w:b/>
        </w:rPr>
      </w:pPr>
    </w:p>
    <w:p w14:paraId="716B53D9" w14:textId="089BFBC4" w:rsidR="00211F0D" w:rsidRPr="00CF0FE5" w:rsidRDefault="00211F0D" w:rsidP="00211F0D">
      <w:r w:rsidRPr="00CF0FE5">
        <w:t xml:space="preserve">Dle </w:t>
      </w:r>
      <w:r>
        <w:t xml:space="preserve">posouzené </w:t>
      </w:r>
      <w:r w:rsidRPr="00CF0FE5">
        <w:t xml:space="preserve">hodnoty jsou </w:t>
      </w:r>
      <w:r>
        <w:t xml:space="preserve">v souladu se standardy </w:t>
      </w:r>
      <w:r w:rsidRPr="00CF0FE5">
        <w:t>jednotlivé stromy zařazeny do kategori</w:t>
      </w:r>
      <w:r>
        <w:t xml:space="preserve">í ochrany. </w:t>
      </w:r>
      <w:r w:rsidRPr="00CF0FE5">
        <w:t>Cílem návrhu je zachovat stávající vzrostlé stromy</w:t>
      </w:r>
      <w:r>
        <w:t>,</w:t>
      </w:r>
      <w:r w:rsidRPr="00CF0FE5">
        <w:t xml:space="preserve"> nicméně </w:t>
      </w:r>
      <w:r>
        <w:t xml:space="preserve">umožnit zkvalitnění </w:t>
      </w:r>
      <w:r w:rsidRPr="00CF0FE5">
        <w:t>veřejn</w:t>
      </w:r>
      <w:r>
        <w:t>ého</w:t>
      </w:r>
      <w:r w:rsidRPr="00CF0FE5">
        <w:t xml:space="preserve"> prost</w:t>
      </w:r>
      <w:r>
        <w:t>oru</w:t>
      </w:r>
      <w:r w:rsidRPr="00CF0FE5">
        <w:t>.</w:t>
      </w:r>
      <w:r w:rsidR="0084466A">
        <w:t xml:space="preserve"> V rámci zhodnocení dřevin je řada stromů zařazena do Kategorie ochrany A. Kolem dřevin je vyznačena ochranná zóna stromu.</w:t>
      </w:r>
      <w:r w:rsidRPr="00CF0FE5">
        <w:t xml:space="preserve"> </w:t>
      </w:r>
      <w:r w:rsidR="0084466A">
        <w:t>Půdorysné uspořádání prostoru bohužel neumožňuje eliminovat zásahy i v rámci těchto vyznačených zón,</w:t>
      </w:r>
      <w:r w:rsidRPr="00CF0FE5">
        <w:t xml:space="preserve"> proto návrh specifikuje, jak mají být tyto zásahy provedeny, aby se </w:t>
      </w:r>
      <w:r w:rsidR="0084466A">
        <w:t>eliminovalo poškození nadzemních i podzemních částí dřevin.</w:t>
      </w:r>
      <w:r>
        <w:t xml:space="preserve"> </w:t>
      </w:r>
      <w:r w:rsidR="0084466A">
        <w:t>Dále j</w:t>
      </w:r>
      <w:r>
        <w:t xml:space="preserve">e nezbytné, aby byl celý průběh realizace pod dohledem certifikovaného </w:t>
      </w:r>
      <w:proofErr w:type="spellStart"/>
      <w:r>
        <w:t>arboristy</w:t>
      </w:r>
      <w:proofErr w:type="spellEnd"/>
      <w:r>
        <w:t>.</w:t>
      </w:r>
    </w:p>
    <w:p w14:paraId="37AC73A4" w14:textId="77777777" w:rsidR="00667A28" w:rsidRDefault="00667A28" w:rsidP="00211F0D">
      <w:pPr>
        <w:ind w:firstLine="0"/>
        <w:rPr>
          <w:b/>
        </w:rPr>
      </w:pPr>
    </w:p>
    <w:p w14:paraId="1D26F8D8" w14:textId="77777777" w:rsidR="00472C98" w:rsidRPr="00C726EE" w:rsidRDefault="00472C98" w:rsidP="00472C98">
      <w:r w:rsidRPr="00C726EE">
        <w:t xml:space="preserve">S ohledem na hodnotu dřevin jsou stanoveny následující tři kategorie: </w:t>
      </w:r>
    </w:p>
    <w:p w14:paraId="7B252CF0" w14:textId="77777777" w:rsidR="00472C98" w:rsidRPr="00936B24" w:rsidRDefault="00472C98" w:rsidP="00472C98">
      <w:pPr>
        <w:rPr>
          <w:bCs/>
        </w:rPr>
      </w:pPr>
      <w:r w:rsidRPr="00936B24">
        <w:rPr>
          <w:bCs/>
        </w:rPr>
        <w:t>Kategorie A</w:t>
      </w:r>
      <w:r w:rsidRPr="00936B24">
        <w:rPr>
          <w:bCs/>
        </w:rPr>
        <w:tab/>
        <w:t>stromy vysoké hodnoty a kvality, určené jednoznačně pro zachování</w:t>
      </w:r>
    </w:p>
    <w:p w14:paraId="5C39F569" w14:textId="77777777" w:rsidR="00472C98" w:rsidRPr="00C726EE" w:rsidRDefault="00472C98" w:rsidP="00472C98">
      <w:r w:rsidRPr="00C726EE">
        <w:t>Kategorie B</w:t>
      </w:r>
      <w:r w:rsidRPr="00C726EE">
        <w:tab/>
        <w:t>stromy střední hodnoty a kvality, doporučené k jejich zachování</w:t>
      </w:r>
    </w:p>
    <w:p w14:paraId="3688B1A9" w14:textId="21D61633" w:rsidR="00472C98" w:rsidRDefault="00472C98" w:rsidP="00472C98">
      <w:r w:rsidRPr="00C726EE">
        <w:t>Kategorie C</w:t>
      </w:r>
      <w:r w:rsidRPr="00C726EE">
        <w:tab/>
        <w:t>stromy nízké hodnoty a kvality, stromy s možností přesazení případě odstranění dle požadavků stavebního záměru</w:t>
      </w:r>
    </w:p>
    <w:p w14:paraId="6A7A65CF" w14:textId="77777777" w:rsidR="00472C98" w:rsidRPr="00C726EE" w:rsidRDefault="00472C98" w:rsidP="00150388">
      <w:pPr>
        <w:ind w:firstLine="0"/>
      </w:pPr>
    </w:p>
    <w:p w14:paraId="74A096B4" w14:textId="77777777" w:rsidR="00472C98" w:rsidRPr="00DB6332" w:rsidRDefault="00472C98" w:rsidP="00472C98">
      <w:pPr>
        <w:rPr>
          <w:b/>
          <w:bCs/>
          <w:color w:val="FF0000"/>
        </w:rPr>
      </w:pPr>
      <w:bookmarkStart w:id="42" w:name="_Toc2599423"/>
      <w:bookmarkStart w:id="43" w:name="_Toc2599560"/>
      <w:bookmarkStart w:id="44" w:name="_Toc2599667"/>
      <w:bookmarkStart w:id="45" w:name="_Toc2617891"/>
      <w:bookmarkStart w:id="46" w:name="_Toc25588762"/>
      <w:r w:rsidRPr="00DB6332">
        <w:rPr>
          <w:b/>
          <w:bCs/>
          <w:color w:val="FF0000"/>
        </w:rPr>
        <w:t>VYMEZENÍ CHRÁNĚNÉHO KOŘENOVÉHO PROSTORU</w:t>
      </w:r>
      <w:bookmarkEnd w:id="42"/>
      <w:bookmarkEnd w:id="43"/>
      <w:bookmarkEnd w:id="44"/>
      <w:bookmarkEnd w:id="45"/>
      <w:bookmarkEnd w:id="46"/>
    </w:p>
    <w:p w14:paraId="4FC275CB" w14:textId="77777777" w:rsidR="00472C98" w:rsidRPr="00C726EE" w:rsidRDefault="00472C98" w:rsidP="00472C98">
      <w:r w:rsidRPr="00C726EE">
        <w:lastRenderedPageBreak/>
        <w:t xml:space="preserve">kategorie A </w:t>
      </w:r>
      <w:r w:rsidRPr="00C726EE">
        <w:tab/>
        <w:t xml:space="preserve"> kruhová plocha o poloměru </w:t>
      </w:r>
      <w:proofErr w:type="gramStart"/>
      <w:r w:rsidRPr="00C726EE">
        <w:t>10</w:t>
      </w:r>
      <w:r>
        <w:t xml:space="preserve">ti </w:t>
      </w:r>
      <w:r w:rsidRPr="00C726EE">
        <w:t>násobku</w:t>
      </w:r>
      <w:proofErr w:type="gramEnd"/>
      <w:r w:rsidRPr="00C726EE">
        <w:t xml:space="preserve"> průměru kmene</w:t>
      </w:r>
    </w:p>
    <w:p w14:paraId="722DD711" w14:textId="77777777" w:rsidR="00472C98" w:rsidRPr="00C726EE" w:rsidRDefault="00472C98" w:rsidP="00472C98">
      <w:r w:rsidRPr="00C726EE">
        <w:t xml:space="preserve">kategorie B </w:t>
      </w:r>
      <w:r w:rsidRPr="00C726EE">
        <w:tab/>
      </w:r>
      <w:r>
        <w:t xml:space="preserve"> </w:t>
      </w:r>
      <w:r w:rsidRPr="00C726EE">
        <w:t xml:space="preserve">kruhová plocha o poloměru </w:t>
      </w:r>
      <w:proofErr w:type="gramStart"/>
      <w:r w:rsidRPr="00C726EE">
        <w:t>7mi násobku</w:t>
      </w:r>
      <w:proofErr w:type="gramEnd"/>
      <w:r w:rsidRPr="00C726EE">
        <w:t xml:space="preserve"> průměru kamene </w:t>
      </w:r>
    </w:p>
    <w:p w14:paraId="63A09DB6" w14:textId="759AC66A" w:rsidR="00472C98" w:rsidRDefault="00472C98" w:rsidP="00472C98">
      <w:r w:rsidRPr="00C726EE">
        <w:t xml:space="preserve">kategorii C </w:t>
      </w:r>
      <w:r w:rsidRPr="00C726EE">
        <w:tab/>
      </w:r>
      <w:r>
        <w:t xml:space="preserve"> </w:t>
      </w:r>
      <w:r w:rsidRPr="00C726EE">
        <w:t xml:space="preserve">kruhová plocha o poloměru </w:t>
      </w:r>
      <w:proofErr w:type="gramStart"/>
      <w:r w:rsidRPr="00C726EE">
        <w:t>5ti násobku</w:t>
      </w:r>
      <w:proofErr w:type="gramEnd"/>
      <w:r w:rsidRPr="00C726EE">
        <w:t xml:space="preserve"> průměru kmene</w:t>
      </w:r>
    </w:p>
    <w:p w14:paraId="012ADFBF" w14:textId="77777777" w:rsidR="00093955" w:rsidRDefault="00093955" w:rsidP="00472C98"/>
    <w:p w14:paraId="0B220E0F" w14:textId="0F1B6F22" w:rsidR="00093955" w:rsidRDefault="00093955" w:rsidP="00472C98">
      <w:r>
        <w:t>Vymezení chráněného kořenového prostoru také viz příloha č. D.1.3.3 OCHRANA DŘEVIN V PRŮBĚHU VÝSTAVBY.</w:t>
      </w:r>
    </w:p>
    <w:p w14:paraId="4DBABFA0" w14:textId="77777777" w:rsidR="00150388" w:rsidRPr="00C726EE" w:rsidRDefault="00150388" w:rsidP="00472C98"/>
    <w:p w14:paraId="23CF36BF" w14:textId="77777777" w:rsidR="00472C98" w:rsidRDefault="00472C98" w:rsidP="00472C98">
      <w:r w:rsidRPr="00C726EE">
        <w:t xml:space="preserve">Před započetím jakýchkoli stavebních prací bude chráněný kořenový prostor vyznačen hrazením o výšce minimálně 1,5 m. V případě, že není možné z nedostatku prostoru umístit po obvodu chráněného kořenového prostoru hrazení, bude zajištěna ochrana kmene a případně i ochrana koruny a ochrana půdního prostoru proti zhutnění. </w:t>
      </w:r>
    </w:p>
    <w:p w14:paraId="7D0C59D0" w14:textId="77777777" w:rsidR="00DB6332" w:rsidRPr="00C726EE" w:rsidRDefault="00DB6332" w:rsidP="00472C98"/>
    <w:p w14:paraId="3702FBC3" w14:textId="77777777" w:rsidR="00093955" w:rsidRDefault="00472C98" w:rsidP="00472C98">
      <w:r w:rsidRPr="00093955">
        <w:rPr>
          <w:b/>
          <w:bCs/>
          <w:color w:val="FF0000"/>
        </w:rPr>
        <w:t>V chráněném kořenovém prostoru je obecně nepřípustné</w:t>
      </w:r>
      <w:r w:rsidRPr="00C726EE">
        <w:t xml:space="preserve"> ukládat materiály, navážky a jiná zařízení stavby. Dále je </w:t>
      </w:r>
      <w:r w:rsidRPr="00093955">
        <w:rPr>
          <w:b/>
          <w:bCs/>
          <w:color w:val="FF0000"/>
        </w:rPr>
        <w:t>nepřípustné provádět výkopové práce a pohybovat se v prostoru s mechanizací</w:t>
      </w:r>
      <w:r w:rsidRPr="00C726EE">
        <w:t xml:space="preserve">. Ve výjimečných případech lze v chráněném kořenovém prostoru instalovat ochranu půdního povrchu proti sešlapání a zhutnění půdy, a to pouze v případě, že nelze pohyb osob či zařízení směřovat jinudy. </w:t>
      </w:r>
    </w:p>
    <w:p w14:paraId="680678DA" w14:textId="77777777" w:rsidR="0084466A" w:rsidRDefault="0084466A" w:rsidP="00472C98">
      <w:pPr>
        <w:rPr>
          <w:b/>
          <w:bCs/>
          <w:color w:val="FF0000"/>
        </w:rPr>
      </w:pPr>
    </w:p>
    <w:p w14:paraId="5F73F8E1" w14:textId="7753E1B3" w:rsidR="00472C98" w:rsidRPr="00A35E35" w:rsidRDefault="00472C98" w:rsidP="00472C98">
      <w:pPr>
        <w:rPr>
          <w:color w:val="FF0000"/>
        </w:rPr>
      </w:pPr>
      <w:r w:rsidRPr="00A35E35">
        <w:rPr>
          <w:b/>
          <w:bCs/>
          <w:color w:val="FF0000"/>
        </w:rPr>
        <w:t>Výkopové práce jsou v chráněném kořenovém prostoru umožněny pouze za předpokladu, že bude volena šetrná technologie výkopu</w:t>
      </w:r>
      <w:r w:rsidR="00936B24" w:rsidRPr="00A35E35">
        <w:rPr>
          <w:b/>
          <w:bCs/>
          <w:color w:val="FF0000"/>
        </w:rPr>
        <w:t xml:space="preserve"> – ruční výkop/detekce kořenového systému pneumatickým rýčem atp</w:t>
      </w:r>
      <w:r w:rsidRPr="00A35E35">
        <w:rPr>
          <w:b/>
          <w:bCs/>
          <w:color w:val="FF0000"/>
        </w:rPr>
        <w:t>.</w:t>
      </w:r>
      <w:r w:rsidR="00936B24" w:rsidRPr="00A35E35">
        <w:rPr>
          <w:b/>
          <w:bCs/>
          <w:color w:val="FF0000"/>
        </w:rPr>
        <w:t xml:space="preserve"> Stávající povrchy včetně podkladních vrstev budou v ochranné zóně stromu odstraněny ručně. V případě asfaltových povrchů bude použita ruční sbíječka, ostatní práce budou provedeny ručně.</w:t>
      </w:r>
      <w:r w:rsidRPr="00A35E35">
        <w:rPr>
          <w:b/>
          <w:bCs/>
          <w:color w:val="FF0000"/>
        </w:rPr>
        <w:t xml:space="preserve"> Kořeny s průměrem v rozmezí 31–50 mm budou přednostně zachovány, případný řez musí být proveden hladkým řezem a ošetřen adekvátním způsobem proti vysýchání a mrazu. Kořeny s průměrem nad 50 mm je třeba pro </w:t>
      </w:r>
      <w:r w:rsidR="00A35E35" w:rsidRPr="00A35E35">
        <w:rPr>
          <w:b/>
          <w:bCs/>
          <w:color w:val="FF0000"/>
        </w:rPr>
        <w:t xml:space="preserve">budoucí </w:t>
      </w:r>
      <w:r w:rsidRPr="00A35E35">
        <w:rPr>
          <w:b/>
          <w:bCs/>
          <w:color w:val="FF0000"/>
        </w:rPr>
        <w:t xml:space="preserve">stabilitu stromu zachovat bez poškození a chránit proti vysychání a mrazu. </w:t>
      </w:r>
      <w:bookmarkStart w:id="47" w:name="_Toc2599424"/>
      <w:bookmarkStart w:id="48" w:name="_Toc2599561"/>
      <w:bookmarkStart w:id="49" w:name="_Toc2599668"/>
      <w:bookmarkStart w:id="50" w:name="_Toc2617892"/>
      <w:bookmarkStart w:id="51" w:name="_Toc25588763"/>
      <w:r w:rsidR="00936B24" w:rsidRPr="00A35E35">
        <w:rPr>
          <w:b/>
          <w:bCs/>
          <w:color w:val="FF0000"/>
        </w:rPr>
        <w:t xml:space="preserve">Odhalené kořeny budou překryty/obaleny geotextílií a budou pravidelně </w:t>
      </w:r>
      <w:r w:rsidR="002973C4" w:rsidRPr="00A35E35">
        <w:rPr>
          <w:b/>
          <w:bCs/>
          <w:color w:val="FF0000"/>
        </w:rPr>
        <w:t>zavlažovány,</w:t>
      </w:r>
      <w:r w:rsidR="00936B24" w:rsidRPr="00A35E35">
        <w:rPr>
          <w:b/>
          <w:bCs/>
          <w:color w:val="FF0000"/>
        </w:rPr>
        <w:t xml:space="preserve"> aby bylo zamezeno jejich vysychání.</w:t>
      </w:r>
      <w:r w:rsidR="002973C4" w:rsidRPr="00A35E35">
        <w:rPr>
          <w:b/>
          <w:bCs/>
          <w:color w:val="FF0000"/>
        </w:rPr>
        <w:t xml:space="preserve"> Práce v těchto místech budou dokončeny přednostně v nejkratším možném termínu</w:t>
      </w:r>
      <w:r w:rsidR="00A35E35" w:rsidRPr="00A35E35">
        <w:rPr>
          <w:b/>
          <w:bCs/>
          <w:color w:val="FF0000"/>
        </w:rPr>
        <w:t>!!!!</w:t>
      </w:r>
    </w:p>
    <w:p w14:paraId="6530A3B7" w14:textId="77777777" w:rsidR="00936B24" w:rsidRDefault="00936B24" w:rsidP="002973C4">
      <w:pPr>
        <w:ind w:firstLine="0"/>
      </w:pPr>
    </w:p>
    <w:p w14:paraId="7F1FB21E" w14:textId="3CD2270B" w:rsidR="00472C98" w:rsidRPr="00214776" w:rsidRDefault="00472C98" w:rsidP="00472C98">
      <w:r w:rsidRPr="00214776">
        <w:t>OCHRANA K</w:t>
      </w:r>
      <w:bookmarkEnd w:id="47"/>
      <w:bookmarkEnd w:id="48"/>
      <w:bookmarkEnd w:id="49"/>
      <w:bookmarkEnd w:id="50"/>
      <w:bookmarkEnd w:id="51"/>
      <w:r>
        <w:t>MENE</w:t>
      </w:r>
    </w:p>
    <w:p w14:paraId="7E0115B1" w14:textId="77777777" w:rsidR="00472C98" w:rsidRDefault="00472C98" w:rsidP="00472C98">
      <w:r>
        <w:t>I</w:t>
      </w:r>
      <w:r w:rsidRPr="00C726EE">
        <w:t>nstaluje</w:t>
      </w:r>
      <w:r>
        <w:t xml:space="preserve"> se</w:t>
      </w:r>
      <w:r w:rsidRPr="00C726EE">
        <w:t xml:space="preserve"> za kořenovými náběhy stromu. Konstrukce musí být pevná a musí zasahovat minimálně 2 m do výšky spodního kosterního větvení stromu. Nesmí být umístěna v přímém kontaktu s kmenem, kořenovými náběhy ani větvením stromu. Mezi kmenem a ochrannou konstrukcí je umístěno vhodné polstrování tlumící případné nárazy. </w:t>
      </w:r>
      <w:bookmarkStart w:id="52" w:name="_Toc2599425"/>
      <w:bookmarkStart w:id="53" w:name="_Toc2599562"/>
      <w:bookmarkStart w:id="54" w:name="_Toc2599669"/>
      <w:bookmarkStart w:id="55" w:name="_Toc2617893"/>
      <w:bookmarkStart w:id="56" w:name="_Toc25588764"/>
    </w:p>
    <w:p w14:paraId="532371D0" w14:textId="77777777" w:rsidR="005F2762" w:rsidRDefault="005F2762" w:rsidP="00472C98"/>
    <w:p w14:paraId="0AAA1D9E" w14:textId="5C917431" w:rsidR="00472C98" w:rsidRPr="00214776" w:rsidRDefault="00472C98" w:rsidP="00472C98">
      <w:r w:rsidRPr="00214776">
        <w:t>OCHRANA KORUNY</w:t>
      </w:r>
      <w:bookmarkEnd w:id="52"/>
      <w:bookmarkEnd w:id="53"/>
      <w:bookmarkEnd w:id="54"/>
      <w:bookmarkEnd w:id="55"/>
      <w:bookmarkEnd w:id="56"/>
    </w:p>
    <w:p w14:paraId="2DB8D9F5" w14:textId="05D001C6" w:rsidR="00472C98" w:rsidRDefault="00472C98" w:rsidP="00583565">
      <w:r w:rsidRPr="00C726EE">
        <w:t xml:space="preserve">Případné nezbytné zásahy do korun stromů je nutné v první řadě konzultovat </w:t>
      </w:r>
      <w:proofErr w:type="gramStart"/>
      <w:r w:rsidRPr="00C726EE">
        <w:t>s  osobou</w:t>
      </w:r>
      <w:proofErr w:type="gramEnd"/>
      <w:r w:rsidRPr="00C726EE">
        <w:t xml:space="preserve"> odborně způsobilou. Případné konflikty lze řešit lokální redukcí koruny. Jakékoli zásahy do koruny budou provedeny </w:t>
      </w:r>
      <w:proofErr w:type="spellStart"/>
      <w:r w:rsidRPr="00C726EE">
        <w:t>arboristou</w:t>
      </w:r>
      <w:proofErr w:type="spellEnd"/>
      <w:r w:rsidRPr="00C726EE">
        <w:t xml:space="preserve"> s</w:t>
      </w:r>
      <w:r>
        <w:t> </w:t>
      </w:r>
      <w:r w:rsidRPr="00C726EE">
        <w:t>atestací</w:t>
      </w:r>
      <w:r>
        <w:t>.</w:t>
      </w:r>
    </w:p>
    <w:p w14:paraId="4188F124" w14:textId="48784C1E" w:rsidR="00583565" w:rsidRDefault="00583565" w:rsidP="00667A28">
      <w:pPr>
        <w:pStyle w:val="Nadpis2"/>
        <w:numPr>
          <w:ilvl w:val="0"/>
          <w:numId w:val="0"/>
        </w:numPr>
      </w:pPr>
    </w:p>
    <w:tbl>
      <w:tblPr>
        <w:tblW w:w="9900" w:type="dxa"/>
        <w:tblInd w:w="5" w:type="dxa"/>
        <w:tblCellMar>
          <w:left w:w="70" w:type="dxa"/>
          <w:right w:w="70" w:type="dxa"/>
        </w:tblCellMar>
        <w:tblLook w:val="04A0" w:firstRow="1" w:lastRow="0" w:firstColumn="1" w:lastColumn="0" w:noHBand="0" w:noVBand="1"/>
      </w:tblPr>
      <w:tblGrid>
        <w:gridCol w:w="368"/>
        <w:gridCol w:w="1114"/>
        <w:gridCol w:w="490"/>
        <w:gridCol w:w="485"/>
        <w:gridCol w:w="499"/>
        <w:gridCol w:w="473"/>
        <w:gridCol w:w="891"/>
        <w:gridCol w:w="2631"/>
        <w:gridCol w:w="590"/>
        <w:gridCol w:w="2359"/>
      </w:tblGrid>
      <w:tr w:rsidR="00B932AE" w:rsidRPr="00B932AE" w14:paraId="4A30DF1D" w14:textId="77777777" w:rsidTr="005F2762">
        <w:trPr>
          <w:trHeight w:val="240"/>
        </w:trPr>
        <w:tc>
          <w:tcPr>
            <w:tcW w:w="368" w:type="dxa"/>
            <w:tcBorders>
              <w:top w:val="nil"/>
              <w:left w:val="nil"/>
              <w:bottom w:val="nil"/>
              <w:right w:val="nil"/>
            </w:tcBorders>
            <w:shd w:val="clear" w:color="auto" w:fill="auto"/>
            <w:vAlign w:val="center"/>
            <w:hideMark/>
          </w:tcPr>
          <w:p w14:paraId="1F0F0398" w14:textId="77777777" w:rsidR="00B932AE" w:rsidRPr="00B932AE" w:rsidRDefault="00B932AE" w:rsidP="005F2762">
            <w:pPr>
              <w:suppressAutoHyphens w:val="0"/>
              <w:spacing w:after="160" w:line="259" w:lineRule="auto"/>
              <w:ind w:firstLine="0"/>
              <w:jc w:val="left"/>
              <w:rPr>
                <w:rFonts w:ascii="Times New Roman" w:hAnsi="Times New Roman" w:cs="Times New Roman"/>
                <w:lang w:eastAsia="cs-CZ"/>
              </w:rPr>
            </w:pPr>
          </w:p>
        </w:tc>
        <w:tc>
          <w:tcPr>
            <w:tcW w:w="1114" w:type="dxa"/>
            <w:tcBorders>
              <w:top w:val="nil"/>
              <w:left w:val="nil"/>
              <w:bottom w:val="nil"/>
              <w:right w:val="nil"/>
            </w:tcBorders>
            <w:shd w:val="clear" w:color="auto" w:fill="auto"/>
            <w:vAlign w:val="center"/>
            <w:hideMark/>
          </w:tcPr>
          <w:p w14:paraId="1E09B25E" w14:textId="77777777" w:rsidR="00B932AE" w:rsidRPr="00B932AE" w:rsidRDefault="00B932AE" w:rsidP="00B932AE">
            <w:pPr>
              <w:suppressAutoHyphens w:val="0"/>
              <w:ind w:firstLine="0"/>
              <w:jc w:val="center"/>
              <w:rPr>
                <w:rFonts w:ascii="Times New Roman" w:hAnsi="Times New Roman" w:cs="Times New Roman"/>
                <w:lang w:eastAsia="cs-CZ"/>
              </w:rPr>
            </w:pPr>
          </w:p>
        </w:tc>
        <w:tc>
          <w:tcPr>
            <w:tcW w:w="490" w:type="dxa"/>
            <w:tcBorders>
              <w:top w:val="nil"/>
              <w:left w:val="nil"/>
              <w:bottom w:val="nil"/>
              <w:right w:val="nil"/>
            </w:tcBorders>
            <w:shd w:val="clear" w:color="auto" w:fill="auto"/>
            <w:vAlign w:val="center"/>
            <w:hideMark/>
          </w:tcPr>
          <w:p w14:paraId="750C89F3" w14:textId="77777777" w:rsidR="00B932AE" w:rsidRPr="00B932AE" w:rsidRDefault="00B932AE" w:rsidP="00B932AE">
            <w:pPr>
              <w:suppressAutoHyphens w:val="0"/>
              <w:ind w:firstLine="0"/>
              <w:jc w:val="left"/>
              <w:rPr>
                <w:rFonts w:ascii="Times New Roman" w:hAnsi="Times New Roman" w:cs="Times New Roman"/>
                <w:lang w:eastAsia="cs-CZ"/>
              </w:rPr>
            </w:pPr>
          </w:p>
        </w:tc>
        <w:tc>
          <w:tcPr>
            <w:tcW w:w="485" w:type="dxa"/>
            <w:tcBorders>
              <w:top w:val="nil"/>
              <w:left w:val="nil"/>
              <w:bottom w:val="nil"/>
              <w:right w:val="nil"/>
            </w:tcBorders>
            <w:shd w:val="clear" w:color="auto" w:fill="auto"/>
            <w:vAlign w:val="center"/>
            <w:hideMark/>
          </w:tcPr>
          <w:p w14:paraId="7D152C41" w14:textId="77777777" w:rsidR="00B932AE" w:rsidRPr="00B932AE" w:rsidRDefault="00B932AE" w:rsidP="00B932AE">
            <w:pPr>
              <w:suppressAutoHyphens w:val="0"/>
              <w:ind w:firstLine="0"/>
              <w:jc w:val="left"/>
              <w:rPr>
                <w:rFonts w:ascii="Times New Roman" w:hAnsi="Times New Roman" w:cs="Times New Roman"/>
                <w:lang w:eastAsia="cs-CZ"/>
              </w:rPr>
            </w:pPr>
          </w:p>
        </w:tc>
        <w:tc>
          <w:tcPr>
            <w:tcW w:w="499" w:type="dxa"/>
            <w:tcBorders>
              <w:top w:val="nil"/>
              <w:left w:val="nil"/>
              <w:bottom w:val="nil"/>
              <w:right w:val="nil"/>
            </w:tcBorders>
            <w:shd w:val="clear" w:color="auto" w:fill="auto"/>
            <w:vAlign w:val="center"/>
            <w:hideMark/>
          </w:tcPr>
          <w:p w14:paraId="304FB8EB" w14:textId="77777777" w:rsidR="00B932AE" w:rsidRPr="00B932AE" w:rsidRDefault="00B932AE" w:rsidP="00B932AE">
            <w:pPr>
              <w:suppressAutoHyphens w:val="0"/>
              <w:ind w:firstLine="0"/>
              <w:jc w:val="left"/>
              <w:rPr>
                <w:rFonts w:ascii="Times New Roman" w:hAnsi="Times New Roman" w:cs="Times New Roman"/>
                <w:lang w:eastAsia="cs-CZ"/>
              </w:rPr>
            </w:pPr>
          </w:p>
        </w:tc>
        <w:tc>
          <w:tcPr>
            <w:tcW w:w="473" w:type="dxa"/>
            <w:tcBorders>
              <w:top w:val="nil"/>
              <w:left w:val="nil"/>
              <w:bottom w:val="nil"/>
              <w:right w:val="nil"/>
            </w:tcBorders>
            <w:shd w:val="clear" w:color="auto" w:fill="auto"/>
            <w:vAlign w:val="center"/>
            <w:hideMark/>
          </w:tcPr>
          <w:p w14:paraId="7D75DA39" w14:textId="77777777" w:rsidR="00B932AE" w:rsidRPr="00B932AE" w:rsidRDefault="00B932AE" w:rsidP="00B932AE">
            <w:pPr>
              <w:suppressAutoHyphens w:val="0"/>
              <w:ind w:firstLine="0"/>
              <w:jc w:val="left"/>
              <w:rPr>
                <w:rFonts w:ascii="Times New Roman" w:hAnsi="Times New Roman" w:cs="Times New Roman"/>
                <w:lang w:eastAsia="cs-CZ"/>
              </w:rPr>
            </w:pPr>
          </w:p>
        </w:tc>
        <w:tc>
          <w:tcPr>
            <w:tcW w:w="891" w:type="dxa"/>
            <w:tcBorders>
              <w:top w:val="nil"/>
              <w:left w:val="nil"/>
              <w:bottom w:val="nil"/>
              <w:right w:val="nil"/>
            </w:tcBorders>
            <w:shd w:val="clear" w:color="auto" w:fill="auto"/>
            <w:vAlign w:val="center"/>
            <w:hideMark/>
          </w:tcPr>
          <w:p w14:paraId="2D41A828" w14:textId="77777777" w:rsidR="00B932AE" w:rsidRPr="00B932AE" w:rsidRDefault="00B932AE" w:rsidP="00B932AE">
            <w:pPr>
              <w:suppressAutoHyphens w:val="0"/>
              <w:ind w:firstLine="0"/>
              <w:jc w:val="left"/>
              <w:rPr>
                <w:rFonts w:ascii="Times New Roman" w:hAnsi="Times New Roman" w:cs="Times New Roman"/>
                <w:lang w:eastAsia="cs-CZ"/>
              </w:rPr>
            </w:pPr>
          </w:p>
        </w:tc>
        <w:tc>
          <w:tcPr>
            <w:tcW w:w="2631" w:type="dxa"/>
            <w:tcBorders>
              <w:top w:val="nil"/>
              <w:left w:val="nil"/>
              <w:bottom w:val="nil"/>
              <w:right w:val="nil"/>
            </w:tcBorders>
            <w:shd w:val="clear" w:color="auto" w:fill="auto"/>
            <w:vAlign w:val="center"/>
            <w:hideMark/>
          </w:tcPr>
          <w:p w14:paraId="4ADCCC4A" w14:textId="77777777" w:rsidR="00B932AE" w:rsidRPr="00B932AE" w:rsidRDefault="00B932AE" w:rsidP="00B932AE">
            <w:pPr>
              <w:suppressAutoHyphens w:val="0"/>
              <w:ind w:firstLine="0"/>
              <w:jc w:val="center"/>
              <w:rPr>
                <w:rFonts w:ascii="Times New Roman" w:hAnsi="Times New Roman" w:cs="Times New Roman"/>
                <w:lang w:eastAsia="cs-CZ"/>
              </w:rPr>
            </w:pPr>
          </w:p>
        </w:tc>
        <w:tc>
          <w:tcPr>
            <w:tcW w:w="590" w:type="dxa"/>
            <w:tcBorders>
              <w:top w:val="nil"/>
              <w:left w:val="nil"/>
              <w:bottom w:val="nil"/>
              <w:right w:val="nil"/>
            </w:tcBorders>
            <w:shd w:val="clear" w:color="auto" w:fill="auto"/>
            <w:vAlign w:val="center"/>
            <w:hideMark/>
          </w:tcPr>
          <w:p w14:paraId="139610D9" w14:textId="77777777" w:rsidR="00B932AE" w:rsidRPr="00B932AE" w:rsidRDefault="00B932AE" w:rsidP="00B932AE">
            <w:pPr>
              <w:suppressAutoHyphens w:val="0"/>
              <w:ind w:firstLine="0"/>
              <w:jc w:val="center"/>
              <w:rPr>
                <w:rFonts w:ascii="Times New Roman" w:hAnsi="Times New Roman" w:cs="Times New Roman"/>
                <w:lang w:eastAsia="cs-CZ"/>
              </w:rPr>
            </w:pPr>
          </w:p>
        </w:tc>
        <w:tc>
          <w:tcPr>
            <w:tcW w:w="2359" w:type="dxa"/>
            <w:tcBorders>
              <w:top w:val="nil"/>
              <w:left w:val="nil"/>
              <w:bottom w:val="nil"/>
              <w:right w:val="nil"/>
            </w:tcBorders>
            <w:shd w:val="clear" w:color="auto" w:fill="auto"/>
            <w:hideMark/>
          </w:tcPr>
          <w:p w14:paraId="7F10FFC3" w14:textId="77777777" w:rsidR="00B932AE" w:rsidRPr="00B932AE" w:rsidRDefault="00B932AE" w:rsidP="00B932AE">
            <w:pPr>
              <w:suppressAutoHyphens w:val="0"/>
              <w:ind w:firstLine="0"/>
              <w:jc w:val="center"/>
              <w:rPr>
                <w:rFonts w:ascii="Times New Roman" w:hAnsi="Times New Roman" w:cs="Times New Roman"/>
                <w:lang w:eastAsia="cs-CZ"/>
              </w:rPr>
            </w:pPr>
          </w:p>
        </w:tc>
      </w:tr>
    </w:tbl>
    <w:p w14:paraId="743B421C" w14:textId="60C60A35" w:rsidR="00FC11AC" w:rsidRDefault="00583565" w:rsidP="00994ACC">
      <w:pPr>
        <w:pStyle w:val="Nadpis1"/>
      </w:pPr>
      <w:r>
        <w:br w:type="page"/>
      </w:r>
      <w:bookmarkStart w:id="57" w:name="_Toc147393710"/>
      <w:r w:rsidR="00FC11AC">
        <w:lastRenderedPageBreak/>
        <w:t>návrh nových výsadeb</w:t>
      </w:r>
      <w:bookmarkEnd w:id="57"/>
    </w:p>
    <w:p w14:paraId="3AEAC684" w14:textId="14255458" w:rsidR="00FC11AC" w:rsidRDefault="00FC11AC" w:rsidP="00FC11AC">
      <w:r>
        <w:t xml:space="preserve">Součástí návrhu nových </w:t>
      </w:r>
      <w:r w:rsidR="00E71C1F">
        <w:t>výsadeb</w:t>
      </w:r>
      <w:r>
        <w:t xml:space="preserve"> j</w:t>
      </w:r>
      <w:r w:rsidR="00E71C1F">
        <w:t>e</w:t>
      </w:r>
      <w:r>
        <w:t>:</w:t>
      </w:r>
    </w:p>
    <w:p w14:paraId="76BC16A3" w14:textId="4FF464A9" w:rsidR="00FC11AC" w:rsidRDefault="00FC11AC">
      <w:pPr>
        <w:pStyle w:val="Odstavecseseznamem"/>
        <w:numPr>
          <w:ilvl w:val="0"/>
          <w:numId w:val="20"/>
        </w:numPr>
      </w:pPr>
      <w:r>
        <w:t xml:space="preserve">Jemné terénní úpravy </w:t>
      </w:r>
    </w:p>
    <w:p w14:paraId="6DC6856D" w14:textId="7282084D" w:rsidR="00DE395E" w:rsidRDefault="00DE395E">
      <w:pPr>
        <w:pStyle w:val="Odstavecseseznamem"/>
        <w:numPr>
          <w:ilvl w:val="0"/>
          <w:numId w:val="20"/>
        </w:numPr>
      </w:pPr>
      <w:r>
        <w:t xml:space="preserve">Druhová skladba nových </w:t>
      </w:r>
      <w:proofErr w:type="spellStart"/>
      <w:r>
        <w:t>výsedeb</w:t>
      </w:r>
      <w:proofErr w:type="spellEnd"/>
    </w:p>
    <w:p w14:paraId="5845DD59" w14:textId="07EB1009" w:rsidR="00BD6AA3" w:rsidRPr="003E4F43" w:rsidRDefault="00DE395E">
      <w:pPr>
        <w:pStyle w:val="Odstavecseseznamem"/>
        <w:numPr>
          <w:ilvl w:val="0"/>
          <w:numId w:val="20"/>
        </w:numPr>
      </w:pPr>
      <w:r>
        <w:t>Založení vegetačních prvků</w:t>
      </w:r>
    </w:p>
    <w:p w14:paraId="74BAAD04" w14:textId="77777777" w:rsidR="00DB45CE" w:rsidRDefault="00DB45CE" w:rsidP="0092276E">
      <w:pPr>
        <w:ind w:firstLine="0"/>
        <w:rPr>
          <w:rFonts w:cs="Calibri Light"/>
        </w:rPr>
      </w:pPr>
    </w:p>
    <w:p w14:paraId="6BEC9DB9" w14:textId="73C1B518" w:rsidR="00885D08" w:rsidRPr="007349F4" w:rsidRDefault="002F71BB" w:rsidP="006A1A16">
      <w:pPr>
        <w:pStyle w:val="Nadpis2"/>
      </w:pPr>
      <w:bookmarkStart w:id="58" w:name="_Toc147393711"/>
      <w:r>
        <w:t>ČISTÉ</w:t>
      </w:r>
      <w:r w:rsidR="00885D08">
        <w:t xml:space="preserve"> terénní úpravy</w:t>
      </w:r>
      <w:bookmarkEnd w:id="58"/>
    </w:p>
    <w:p w14:paraId="0CA878BC" w14:textId="77777777" w:rsidR="00605880" w:rsidRPr="008D31B1" w:rsidRDefault="00605880" w:rsidP="00605880">
      <w:pPr>
        <w:ind w:firstLine="0"/>
      </w:pPr>
      <w:r w:rsidRPr="008D31B1">
        <w:t>Zakládání terénních úprav se řídí zejména těmito normami:</w:t>
      </w:r>
    </w:p>
    <w:p w14:paraId="362C6C16" w14:textId="77777777" w:rsidR="00605880" w:rsidRPr="008D31B1" w:rsidRDefault="00605880" w:rsidP="00605880">
      <w:r w:rsidRPr="008D31B1">
        <w:t>ČSN 83 9011 Technologie vegetačních úprav v krajině – Práce s půdou.</w:t>
      </w:r>
    </w:p>
    <w:p w14:paraId="613B4CC6" w14:textId="77777777" w:rsidR="00605880" w:rsidRPr="008D31B1" w:rsidRDefault="00605880" w:rsidP="00605880">
      <w:r w:rsidRPr="008D31B1">
        <w:t>ČSN 733050 Zemní práce.</w:t>
      </w:r>
    </w:p>
    <w:p w14:paraId="3AFD3E64" w14:textId="77777777" w:rsidR="00605880" w:rsidRPr="008D31B1" w:rsidRDefault="00605880" w:rsidP="00605880">
      <w:pPr>
        <w:ind w:left="708" w:firstLine="0"/>
      </w:pPr>
      <w:r w:rsidRPr="008D31B1">
        <w:t xml:space="preserve">Zákon č. 156/1998 </w:t>
      </w:r>
      <w:proofErr w:type="spellStart"/>
      <w:r w:rsidRPr="008D31B1">
        <w:t>Sb.Zákon</w:t>
      </w:r>
      <w:proofErr w:type="spellEnd"/>
      <w:r w:rsidRPr="008D31B1">
        <w:t xml:space="preserve"> o hnojivech, pomocných půdních látkách, pomocných rostlinných přípravcích a substrátech a o agrochemickém zkoušení zemědělských půd (zákon o hnojivech)</w:t>
      </w:r>
    </w:p>
    <w:p w14:paraId="204F62D7" w14:textId="77777777" w:rsidR="00605880" w:rsidRPr="008D31B1" w:rsidRDefault="00605880" w:rsidP="00605880"/>
    <w:p w14:paraId="208F83C9" w14:textId="5F0B31C7" w:rsidR="00605880" w:rsidRPr="008D31B1" w:rsidRDefault="00605880" w:rsidP="00605880">
      <w:r w:rsidRPr="008D31B1">
        <w:t xml:space="preserve">Terénní úpravy v rámci </w:t>
      </w:r>
      <w:r>
        <w:t>D.1.3</w:t>
      </w:r>
      <w:r w:rsidRPr="008D31B1">
        <w:t xml:space="preserve"> zahrnují čisté terénní úpravy (ČTÚ) spojené s vegetační vrstvou</w:t>
      </w:r>
      <w:r>
        <w:t xml:space="preserve"> a s případnou </w:t>
      </w:r>
      <w:r w:rsidRPr="008D31B1">
        <w:t>úpravou podloží v </w:t>
      </w:r>
      <w:proofErr w:type="spellStart"/>
      <w:r w:rsidRPr="008D31B1">
        <w:t>prokořenitelném</w:t>
      </w:r>
      <w:proofErr w:type="spellEnd"/>
      <w:r w:rsidRPr="008D31B1">
        <w:t xml:space="preserve"> prostoru. </w:t>
      </w:r>
    </w:p>
    <w:p w14:paraId="3CBF79E8" w14:textId="77777777" w:rsidR="00605880" w:rsidRPr="008D31B1" w:rsidRDefault="00605880" w:rsidP="00605880">
      <w:r w:rsidRPr="008D31B1">
        <w:t>Povrchy po dokončení hrubých terénních úprav spojených se stavbou budou řádně vyčištěny a zbaveny od všech nečistot zejména od stavebních zbytků, obalů, kamenů, a to plošně do hloubky min. 30 cm pod úroveň terénu. Těžko rozložitelné části dřevin (pařezy a kořeny po kácení původních dřevin) a rostlin budou odstraněny. Půdu znečištěnou tuky, oleji, barvami a dalšími chemickými látkami ohrožujícími rostliny je nutno kompletně vyměnit, a to do hloubky min 10 cm pod úroveň zasažení. Povrch hrubých terénních úprav bude řádně rozrušen a prokypřen do hloubky alespoň 15 cm tak aby došlo ke spojení s navezenou vegetační vrstvou</w:t>
      </w:r>
    </w:p>
    <w:p w14:paraId="18B4827D" w14:textId="77777777" w:rsidR="00605880" w:rsidRPr="008D31B1" w:rsidRDefault="00605880" w:rsidP="00605880">
      <w:r w:rsidRPr="008D31B1">
        <w:t xml:space="preserve">V případě, že bude na místě realizace výsadeb stávající travní drn bude sejmut a odvezen na skládku. Povrch rostlého terénu bude zbaven stavebních zbytků, obalů a kamenů, a to plošně do hloubky min. 30 cm pod úroveň terénu. Povrch bude řádně rozrušen a prokypřen do hloubky alespoň 15 cm tak aby došlo ke spojení s navezenou vegetační vrstvou. </w:t>
      </w:r>
    </w:p>
    <w:p w14:paraId="5FFEBAA4" w14:textId="77777777" w:rsidR="00605880" w:rsidRPr="008D31B1" w:rsidRDefault="00605880" w:rsidP="00605880"/>
    <w:p w14:paraId="4A4B1F7C" w14:textId="77777777" w:rsidR="00605880" w:rsidRPr="008D31B1" w:rsidRDefault="00605880" w:rsidP="00605880">
      <w:r w:rsidRPr="008D31B1">
        <w:t>Na takto připravený povrch bude navezena vegetační vrstva o mocnosti vrstvy:</w:t>
      </w:r>
    </w:p>
    <w:p w14:paraId="3F03C631" w14:textId="45FA5056" w:rsidR="00605880" w:rsidRPr="008D31B1" w:rsidRDefault="00605880" w:rsidP="00605880">
      <w:proofErr w:type="gramStart"/>
      <w:r w:rsidRPr="00441829">
        <w:t>5 - 10</w:t>
      </w:r>
      <w:proofErr w:type="gramEnd"/>
      <w:r w:rsidRPr="00441829">
        <w:t xml:space="preserve"> cm pro plochy určené k osetí luční/travní směsí</w:t>
      </w:r>
    </w:p>
    <w:p w14:paraId="0ED72018" w14:textId="7D1521A5" w:rsidR="00605880" w:rsidRPr="006412F0" w:rsidRDefault="00605880" w:rsidP="00605880">
      <w:r w:rsidRPr="006412F0">
        <w:t>20 cm pro plochy</w:t>
      </w:r>
      <w:r>
        <w:t xml:space="preserve"> rabat pod nově sázenými stromy v uličním stromořadí </w:t>
      </w:r>
    </w:p>
    <w:p w14:paraId="341AF3FC" w14:textId="6F404F7F" w:rsidR="00605880" w:rsidRDefault="00605880" w:rsidP="00605880"/>
    <w:p w14:paraId="1136BD24" w14:textId="04C3469D" w:rsidR="00733072" w:rsidRPr="008D31B1" w:rsidRDefault="00733072" w:rsidP="00605880">
      <w:r>
        <w:t>VÝSADBOVÝ SUBSTRÁT</w:t>
      </w:r>
    </w:p>
    <w:p w14:paraId="090EDB19" w14:textId="77777777" w:rsidR="00605880" w:rsidRPr="008D31B1" w:rsidRDefault="00605880" w:rsidP="00605880">
      <w:r w:rsidRPr="008D31B1">
        <w:t>Vegetační vrstvu tvoří zahradní zemina certifikovaná Ústředním kontrolním a zkušebním ústavem zemědělským, která splňuje:</w:t>
      </w:r>
    </w:p>
    <w:p w14:paraId="19F80BAD" w14:textId="77777777" w:rsidR="00605880" w:rsidRPr="008D31B1" w:rsidRDefault="00605880" w:rsidP="00605880">
      <w:pPr>
        <w:sectPr w:rsidR="00605880" w:rsidRPr="008D31B1" w:rsidSect="00605880">
          <w:footerReference w:type="default" r:id="rId11"/>
          <w:type w:val="continuous"/>
          <w:pgSz w:w="11906" w:h="16838"/>
          <w:pgMar w:top="851" w:right="991" w:bottom="737" w:left="1304" w:header="708" w:footer="510" w:gutter="0"/>
          <w:cols w:space="708"/>
          <w:titlePg/>
          <w:docGrid w:linePitch="600" w:charSpace="40960"/>
        </w:sectPr>
      </w:pPr>
    </w:p>
    <w:p w14:paraId="5BE4AB29" w14:textId="77777777" w:rsidR="00605880" w:rsidRPr="008D31B1" w:rsidRDefault="00605880" w:rsidP="00605880">
      <w:pPr>
        <w:rPr>
          <w:b/>
          <w:bCs/>
        </w:rPr>
      </w:pPr>
      <w:r w:rsidRPr="008D31B1">
        <w:rPr>
          <w:b/>
          <w:bCs/>
        </w:rPr>
        <w:t xml:space="preserve">limity těžkých kovů v sušině: </w:t>
      </w:r>
    </w:p>
    <w:p w14:paraId="6E873063" w14:textId="77777777" w:rsidR="00605880" w:rsidRPr="008D31B1" w:rsidRDefault="00605880" w:rsidP="00605880">
      <w:r w:rsidRPr="008D31B1">
        <w:t xml:space="preserve">Kadmium </w:t>
      </w:r>
      <w:r w:rsidRPr="008D31B1">
        <w:tab/>
        <w:t>max. 1 mg/kg</w:t>
      </w:r>
    </w:p>
    <w:p w14:paraId="535846C4" w14:textId="77777777" w:rsidR="00605880" w:rsidRPr="008D31B1" w:rsidRDefault="00605880" w:rsidP="00605880">
      <w:r w:rsidRPr="008D31B1">
        <w:t>Olovo</w:t>
      </w:r>
      <w:r w:rsidRPr="008D31B1">
        <w:tab/>
        <w:t>100 mg/kg</w:t>
      </w:r>
    </w:p>
    <w:p w14:paraId="7C9FB054" w14:textId="77777777" w:rsidR="00605880" w:rsidRPr="008D31B1" w:rsidRDefault="00605880" w:rsidP="00605880">
      <w:r w:rsidRPr="008D31B1">
        <w:t>Rtuť</w:t>
      </w:r>
      <w:r w:rsidRPr="008D31B1">
        <w:tab/>
      </w:r>
      <w:r w:rsidRPr="008D31B1">
        <w:tab/>
        <w:t>1,0 mg/kg</w:t>
      </w:r>
    </w:p>
    <w:p w14:paraId="153C92A2" w14:textId="77777777" w:rsidR="00605880" w:rsidRPr="008D31B1" w:rsidRDefault="00605880" w:rsidP="00605880">
      <w:r w:rsidRPr="008D31B1">
        <w:t>Arsen</w:t>
      </w:r>
      <w:r w:rsidRPr="008D31B1">
        <w:tab/>
        <w:t>20 mg/kg</w:t>
      </w:r>
    </w:p>
    <w:p w14:paraId="4FD21E1A" w14:textId="77777777" w:rsidR="00605880" w:rsidRPr="008D31B1" w:rsidRDefault="00605880" w:rsidP="00605880">
      <w:r w:rsidRPr="008D31B1">
        <w:t>Chrom</w:t>
      </w:r>
      <w:r w:rsidRPr="008D31B1">
        <w:tab/>
        <w:t>100 mg/kg</w:t>
      </w:r>
    </w:p>
    <w:p w14:paraId="4AD9AFB3" w14:textId="77777777" w:rsidR="00605880" w:rsidRPr="008D31B1" w:rsidRDefault="00605880" w:rsidP="00605880">
      <w:r w:rsidRPr="008D31B1">
        <w:t>Molybden</w:t>
      </w:r>
      <w:r w:rsidRPr="008D31B1">
        <w:tab/>
        <w:t>5 mg/kg</w:t>
      </w:r>
    </w:p>
    <w:p w14:paraId="1C364138" w14:textId="77777777" w:rsidR="00605880" w:rsidRPr="008D31B1" w:rsidRDefault="00605880" w:rsidP="00605880">
      <w:r w:rsidRPr="008D31B1">
        <w:t>Nikl</w:t>
      </w:r>
      <w:r w:rsidRPr="008D31B1">
        <w:tab/>
      </w:r>
      <w:r w:rsidRPr="008D31B1">
        <w:tab/>
        <w:t>50 mg/kg</w:t>
      </w:r>
    </w:p>
    <w:p w14:paraId="6870B6FE" w14:textId="77777777" w:rsidR="00605880" w:rsidRPr="008D31B1" w:rsidRDefault="00605880" w:rsidP="00605880">
      <w:r w:rsidRPr="008D31B1">
        <w:t>Měď</w:t>
      </w:r>
      <w:r w:rsidRPr="008D31B1">
        <w:tab/>
      </w:r>
      <w:r w:rsidRPr="008D31B1">
        <w:tab/>
        <w:t>100 mg/kg</w:t>
      </w:r>
    </w:p>
    <w:p w14:paraId="47290A36" w14:textId="77777777" w:rsidR="00605880" w:rsidRDefault="00605880" w:rsidP="00605880">
      <w:r w:rsidRPr="008D31B1">
        <w:t>Zinek</w:t>
      </w:r>
      <w:r w:rsidRPr="008D31B1">
        <w:tab/>
      </w:r>
      <w:r w:rsidRPr="008D31B1">
        <w:tab/>
        <w:t>300 mg/kg</w:t>
      </w:r>
    </w:p>
    <w:p w14:paraId="0C798E97" w14:textId="77777777" w:rsidR="00605880" w:rsidRPr="00667F0E" w:rsidRDefault="00605880" w:rsidP="00605880"/>
    <w:p w14:paraId="2E5FE995" w14:textId="77777777" w:rsidR="00605880" w:rsidRDefault="00605880" w:rsidP="00605880">
      <w:pPr>
        <w:rPr>
          <w:b/>
          <w:bCs/>
        </w:rPr>
      </w:pPr>
      <w:r w:rsidRPr="008D31B1">
        <w:rPr>
          <w:b/>
          <w:bCs/>
        </w:rPr>
        <w:t>chemické a fyzikální vlastnosti:</w:t>
      </w:r>
    </w:p>
    <w:p w14:paraId="3090D1D8" w14:textId="77777777" w:rsidR="00605880" w:rsidRPr="008D31B1" w:rsidRDefault="00605880" w:rsidP="00605880">
      <w:r w:rsidRPr="008D31B1">
        <w:t>vlhkost</w:t>
      </w:r>
      <w:r w:rsidRPr="008D31B1">
        <w:tab/>
      </w:r>
      <w:r>
        <w:tab/>
        <w:t xml:space="preserve">max. </w:t>
      </w:r>
      <w:r w:rsidRPr="008D31B1">
        <w:t xml:space="preserve"> 40,0 %</w:t>
      </w:r>
    </w:p>
    <w:p w14:paraId="3ECF27B5" w14:textId="77777777" w:rsidR="00605880" w:rsidRPr="008D31B1" w:rsidRDefault="00605880" w:rsidP="00605880">
      <w:r w:rsidRPr="008D31B1">
        <w:t>spalitelné látky ve vysuš. vzorku min. 2,0 až 10,0 %</w:t>
      </w:r>
    </w:p>
    <w:p w14:paraId="2C33153C" w14:textId="77777777" w:rsidR="00605880" w:rsidRPr="008D31B1" w:rsidRDefault="00605880" w:rsidP="00605880">
      <w:r w:rsidRPr="008D31B1">
        <w:t xml:space="preserve">hodnota pH/CaCl2 </w:t>
      </w:r>
      <w:r w:rsidRPr="008D31B1">
        <w:tab/>
      </w:r>
      <w:r w:rsidRPr="008D31B1">
        <w:tab/>
        <w:t>od 6,2 do 8,2</w:t>
      </w:r>
    </w:p>
    <w:p w14:paraId="3EC26767" w14:textId="77777777" w:rsidR="00605880" w:rsidRPr="008D31B1" w:rsidRDefault="00605880" w:rsidP="00605880">
      <w:r w:rsidRPr="008D31B1">
        <w:t xml:space="preserve">vodivost (vodní výluh 1w:25v) </w:t>
      </w:r>
      <w:r w:rsidRPr="008D31B1">
        <w:tab/>
        <w:t xml:space="preserve">max. 0,3 </w:t>
      </w:r>
      <w:proofErr w:type="spellStart"/>
      <w:r w:rsidRPr="008D31B1">
        <w:t>mS</w:t>
      </w:r>
      <w:proofErr w:type="spellEnd"/>
      <w:r w:rsidRPr="008D31B1">
        <w:t>/cm</w:t>
      </w:r>
    </w:p>
    <w:p w14:paraId="4305B4A2" w14:textId="77777777" w:rsidR="00605880" w:rsidRPr="008D31B1" w:rsidRDefault="00605880" w:rsidP="00605880">
      <w:r w:rsidRPr="008D31B1">
        <w:t xml:space="preserve">částice nad 20 mm </w:t>
      </w:r>
      <w:r w:rsidRPr="008D31B1">
        <w:tab/>
      </w:r>
      <w:r w:rsidRPr="008D31B1">
        <w:tab/>
        <w:t>max. 10,0 %</w:t>
      </w:r>
    </w:p>
    <w:p w14:paraId="4CEF7900" w14:textId="77777777" w:rsidR="00605880" w:rsidRPr="008D31B1" w:rsidRDefault="00605880" w:rsidP="00605880"/>
    <w:p w14:paraId="1A01E026" w14:textId="77777777" w:rsidR="00605880" w:rsidRPr="008D31B1" w:rsidRDefault="00605880" w:rsidP="00605880"/>
    <w:p w14:paraId="5500E1E7" w14:textId="77777777" w:rsidR="00605880" w:rsidRPr="008D31B1" w:rsidRDefault="00605880" w:rsidP="00605880"/>
    <w:p w14:paraId="1DE73B6E" w14:textId="77777777" w:rsidR="00605880" w:rsidRPr="008D31B1" w:rsidRDefault="00605880" w:rsidP="00605880">
      <w:pPr>
        <w:sectPr w:rsidR="00605880" w:rsidRPr="008D31B1" w:rsidSect="001464EB">
          <w:type w:val="continuous"/>
          <w:pgSz w:w="11906" w:h="16838"/>
          <w:pgMar w:top="851" w:right="1133" w:bottom="737" w:left="1304" w:header="708" w:footer="510" w:gutter="0"/>
          <w:cols w:num="2" w:space="2"/>
          <w:docGrid w:linePitch="600" w:charSpace="40960"/>
        </w:sectPr>
      </w:pPr>
    </w:p>
    <w:p w14:paraId="1DBC7A6B" w14:textId="77777777" w:rsidR="00605880" w:rsidRDefault="00605880" w:rsidP="00605880"/>
    <w:p w14:paraId="4ADF9CA3" w14:textId="417E1A1C" w:rsidR="00605880" w:rsidRDefault="00605880" w:rsidP="00605880">
      <w:r>
        <w:t>Utužení vegetační vrstvy nesmí přesáhnout 2,</w:t>
      </w:r>
      <w:proofErr w:type="gramStart"/>
      <w:r>
        <w:t>5MPa</w:t>
      </w:r>
      <w:proofErr w:type="gramEnd"/>
      <w:r>
        <w:t xml:space="preserve"> a to do hloubky 1 m.</w:t>
      </w:r>
    </w:p>
    <w:p w14:paraId="7F890376" w14:textId="77777777" w:rsidR="00605880" w:rsidRDefault="00605880" w:rsidP="00605880"/>
    <w:p w14:paraId="4656B56F" w14:textId="77777777" w:rsidR="00605880" w:rsidRPr="008D31B1" w:rsidRDefault="00605880" w:rsidP="00605880">
      <w:r>
        <w:t xml:space="preserve">V případě kvalitní stávající ornice je možné ji po obohacení využít jako vegetační vrstvu. </w:t>
      </w:r>
      <w:r w:rsidRPr="008D31B1">
        <w:t>V případě využití stávající ornice musí být tato řádně proseta na max. hrubost zrna 2 cm a zbavena všech nečistot a plevelů a zbytků rostlinného materiálu! Ornice znečištěná tuky, oleji, barvami a dalšími chemickými látkami ohrožujícími rostliny nesmí být použita!</w:t>
      </w:r>
      <w:r>
        <w:t xml:space="preserve"> Při obohacení bude ornice mísena s</w:t>
      </w:r>
      <w:r w:rsidRPr="008D31B1">
        <w:t xml:space="preserve"> kompost</w:t>
      </w:r>
      <w:r>
        <w:t>em</w:t>
      </w:r>
      <w:r w:rsidRPr="008D31B1">
        <w:t xml:space="preserve"> a písem</w:t>
      </w:r>
      <w:r>
        <w:t xml:space="preserve">ek </w:t>
      </w:r>
      <w:r w:rsidRPr="008D31B1">
        <w:t>v poměru 1:1:1.</w:t>
      </w:r>
      <w:r>
        <w:t xml:space="preserve"> Po rozprostření (viz níže) orniční směsi bude ponechána ladem po dobu minimálně tří týdnů pro vzejití plevelů. Vzrostlé rostliny plevelů budou mechanicky odstraněny. </w:t>
      </w:r>
    </w:p>
    <w:p w14:paraId="077B4F00" w14:textId="77777777" w:rsidR="00605880" w:rsidRPr="008D31B1" w:rsidRDefault="00605880" w:rsidP="00605880">
      <w:r w:rsidRPr="008D31B1">
        <w:t xml:space="preserve">Vegetační vrstva bude nanášena ve vrstvách po 10 cm, každá vrstva bude hutněna válcem. Po navezení vegetační vrstvy do projektových výšek bude povrch řádně urovnán hrabáním na přípustnou míru nerovností dle vegetačního krytu. </w:t>
      </w:r>
    </w:p>
    <w:p w14:paraId="20926727" w14:textId="77777777" w:rsidR="00605880" w:rsidRPr="008D31B1" w:rsidRDefault="00605880" w:rsidP="00605880">
      <w:r w:rsidRPr="008D31B1">
        <w:t xml:space="preserve">HTÚ i ČTÚ budou dokončeny před započetím výsadbových prací a budou provedeny odbornou zahradnickou (stavební) firmou. HTÚ i ČTÚ budou před započetím výsadeb zkontrolovány a odsouhlaseny autorským dozorem. </w:t>
      </w:r>
    </w:p>
    <w:p w14:paraId="2B8C06D4" w14:textId="17921A8A" w:rsidR="00605880" w:rsidRDefault="00605880" w:rsidP="00605880"/>
    <w:p w14:paraId="5B10EEE2" w14:textId="5101DD5E" w:rsidR="00733072" w:rsidRPr="008D31B1" w:rsidRDefault="00733072" w:rsidP="00605880">
      <w:r>
        <w:t>STRUKTURNÍ SUBSTRÁT</w:t>
      </w:r>
    </w:p>
    <w:p w14:paraId="35EECDAE" w14:textId="1734D8D5" w:rsidR="00605880" w:rsidRDefault="00605880" w:rsidP="00605880">
      <w:r w:rsidRPr="008D31B1">
        <w:t>V rámci uličního profilu v</w:t>
      </w:r>
      <w:r w:rsidR="000A1870">
        <w:t xml:space="preserve"> </w:t>
      </w:r>
      <w:proofErr w:type="spellStart"/>
      <w:r w:rsidR="000A1870">
        <w:t>prokořenitelných</w:t>
      </w:r>
      <w:proofErr w:type="spellEnd"/>
      <w:r w:rsidRPr="008D31B1">
        <w:t xml:space="preserve"> </w:t>
      </w:r>
      <w:r w:rsidR="00733072" w:rsidRPr="008D31B1">
        <w:t>pásech</w:t>
      </w:r>
      <w:r w:rsidR="000A1870">
        <w:t xml:space="preserve"> a v pásech radiálního mulčování bude použit</w:t>
      </w:r>
      <w:r w:rsidRPr="008D31B1">
        <w:t xml:space="preserve"> struktur</w:t>
      </w:r>
      <w:r>
        <w:t>ní</w:t>
      </w:r>
      <w:r w:rsidRPr="008D31B1">
        <w:t xml:space="preserve"> substrát s příměsí </w:t>
      </w:r>
      <w:proofErr w:type="spellStart"/>
      <w:r w:rsidRPr="008D31B1">
        <w:t>biouhlu</w:t>
      </w:r>
      <w:proofErr w:type="spellEnd"/>
      <w:r>
        <w:t xml:space="preserve">. </w:t>
      </w:r>
      <w:r w:rsidR="000A1870">
        <w:t>Při výsadbě nových dřevin se s</w:t>
      </w:r>
      <w:r>
        <w:t>trukturní substrát se dáv</w:t>
      </w:r>
      <w:r w:rsidR="00733072">
        <w:t>á</w:t>
      </w:r>
      <w:r>
        <w:t xml:space="preserve"> do </w:t>
      </w:r>
      <w:proofErr w:type="spellStart"/>
      <w:r>
        <w:t>prokořenitelného</w:t>
      </w:r>
      <w:proofErr w:type="spellEnd"/>
      <w:r>
        <w:t xml:space="preserve"> prostoru navazujícího na výsadbovou jámu (ne přímo do výsadbové jámy). Hloubka vrstvy nepřesáhne 1 m. S</w:t>
      </w:r>
      <w:r w:rsidR="00733072">
        <w:t xml:space="preserve">trukturní substrát v prostoru rabata bude </w:t>
      </w:r>
      <w:r>
        <w:t>hutněn po vrstvách (0,2 – 0,3 m) válcováním.</w:t>
      </w:r>
      <w:r w:rsidR="00733072">
        <w:t xml:space="preserve"> Naprosto zásadní je hutnění substrátu pod výsadbovou jámou na maximální hodnotu 2,5MPa aby po výsadbě nedošlo k sesedání vrstev a propadu stromu.</w:t>
      </w:r>
      <w:r>
        <w:t xml:space="preserve"> </w:t>
      </w:r>
      <w:r w:rsidR="00733072">
        <w:t>K hutnění n</w:t>
      </w:r>
      <w:r>
        <w:t xml:space="preserve">esmí být použity vibrační desky, aby nedošlo k nerovnoměrné distribuci jemných a hrubých částic. Substrát je optimální míchat v místě </w:t>
      </w:r>
      <w:r>
        <w:lastRenderedPageBreak/>
        <w:t xml:space="preserve">výsadby, pří dopravě na vzdálenost větší jak 1 km je nutné směs před použitím opět promíchat. Při skladování nesmí dojít k proplavení jemných částic do spodních vrstev. V takovém případě musí být směs opět důkladně promísena. </w:t>
      </w:r>
    </w:p>
    <w:p w14:paraId="616F2E61" w14:textId="77777777" w:rsidR="000A1870" w:rsidRDefault="000A1870" w:rsidP="00605880"/>
    <w:p w14:paraId="25555DCF" w14:textId="7A346262" w:rsidR="00605880" w:rsidRDefault="000A1870" w:rsidP="00605880">
      <w:pPr>
        <w:rPr>
          <w:color w:val="000000"/>
        </w:rPr>
      </w:pPr>
      <w:r>
        <w:t>Složení strukturního substrátu</w:t>
      </w:r>
      <w:r w:rsidR="00605880">
        <w:t>:</w:t>
      </w:r>
      <w:r>
        <w:t xml:space="preserve"> </w:t>
      </w:r>
      <w:proofErr w:type="gramStart"/>
      <w:r>
        <w:rPr>
          <w:color w:val="000000"/>
        </w:rPr>
        <w:t>30%</w:t>
      </w:r>
      <w:proofErr w:type="gramEnd"/>
      <w:r>
        <w:rPr>
          <w:color w:val="000000"/>
        </w:rPr>
        <w:t xml:space="preserve"> </w:t>
      </w:r>
      <w:proofErr w:type="spellStart"/>
      <w:r>
        <w:rPr>
          <w:color w:val="000000"/>
        </w:rPr>
        <w:t>biouhel</w:t>
      </w:r>
      <w:proofErr w:type="spellEnd"/>
      <w:r>
        <w:rPr>
          <w:color w:val="000000"/>
        </w:rPr>
        <w:t>, 30% štěrk f 16/32, 40% kompost</w:t>
      </w:r>
    </w:p>
    <w:p w14:paraId="70B00F7D" w14:textId="77777777" w:rsidR="000A1870" w:rsidRDefault="000A1870" w:rsidP="00605880"/>
    <w:p w14:paraId="5F5BA273" w14:textId="2110D319" w:rsidR="00733072" w:rsidRDefault="00733072" w:rsidP="00733072">
      <w:pPr>
        <w:ind w:firstLine="0"/>
      </w:pPr>
      <w:r>
        <w:t xml:space="preserve">Půda bude použita </w:t>
      </w:r>
      <w:r w:rsidRPr="008D31B1">
        <w:t>zahradní zemina certifikovaná Ústředním kontrolním a zkušebním ústavem zemědělským</w:t>
      </w:r>
      <w:r>
        <w:t xml:space="preserve"> viz výsadbový substrát.</w:t>
      </w:r>
    </w:p>
    <w:p w14:paraId="4B16136C" w14:textId="77777777" w:rsidR="00C87349" w:rsidRDefault="00C87349" w:rsidP="0092276E">
      <w:pPr>
        <w:ind w:firstLine="0"/>
        <w:rPr>
          <w:rFonts w:cs="Calibri Light"/>
        </w:rPr>
      </w:pPr>
    </w:p>
    <w:p w14:paraId="73412AB8" w14:textId="302CB1E7" w:rsidR="00DE395E" w:rsidRPr="00DE395E" w:rsidRDefault="00DE395E" w:rsidP="006A1A16">
      <w:pPr>
        <w:pStyle w:val="Nadpis2"/>
      </w:pPr>
      <w:bookmarkStart w:id="59" w:name="_Toc147393712"/>
      <w:r>
        <w:t>druhová skladba nových výsadeb</w:t>
      </w:r>
      <w:bookmarkEnd w:id="59"/>
    </w:p>
    <w:p w14:paraId="688C7B7F" w14:textId="60FBB447" w:rsidR="0039056A" w:rsidRPr="0039056A" w:rsidRDefault="0039056A" w:rsidP="00822C58">
      <w:pPr>
        <w:pStyle w:val="Nadpis3"/>
      </w:pPr>
      <w:bookmarkStart w:id="60" w:name="_Toc147393713"/>
      <w:r>
        <w:t>stromy</w:t>
      </w:r>
      <w:bookmarkEnd w:id="60"/>
    </w:p>
    <w:p w14:paraId="7D3F2368" w14:textId="280C5CC4" w:rsidR="00752958" w:rsidRDefault="00DD37FE" w:rsidP="0092276E">
      <w:pPr>
        <w:ind w:firstLine="0"/>
        <w:rPr>
          <w:rFonts w:cs="Calibri Light"/>
        </w:rPr>
      </w:pPr>
      <w:r>
        <w:rPr>
          <w:rFonts w:cs="Calibri Light"/>
        </w:rPr>
        <w:t xml:space="preserve">Stávající stromy budou </w:t>
      </w:r>
      <w:r w:rsidR="0039056A">
        <w:rPr>
          <w:rFonts w:cs="Calibri Light"/>
        </w:rPr>
        <w:t xml:space="preserve">v rámci travnatých ploch </w:t>
      </w:r>
      <w:r>
        <w:rPr>
          <w:rFonts w:cs="Calibri Light"/>
        </w:rPr>
        <w:t>doplněny o nové výsadby</w:t>
      </w:r>
      <w:r w:rsidR="005A0C07">
        <w:rPr>
          <w:rFonts w:cs="Calibri Light"/>
        </w:rPr>
        <w:t xml:space="preserve"> lípy s cílem zapěstovat novou generaci dřevin. Podle kostela je navrženo </w:t>
      </w:r>
      <w:proofErr w:type="spellStart"/>
      <w:r w:rsidR="005A0C07">
        <w:rPr>
          <w:rFonts w:cs="Calibri Light"/>
        </w:rPr>
        <w:t>stromožadí</w:t>
      </w:r>
      <w:proofErr w:type="spellEnd"/>
      <w:r w:rsidR="005A0C07">
        <w:rPr>
          <w:rFonts w:cs="Calibri Light"/>
        </w:rPr>
        <w:t xml:space="preserve"> z okrasné hrušně. Celkem bude vysazeno 16 ks stromů.</w:t>
      </w:r>
      <w:r w:rsidR="0039056A">
        <w:rPr>
          <w:rFonts w:cs="Calibri Light"/>
        </w:rPr>
        <w:t xml:space="preserve"> </w:t>
      </w:r>
    </w:p>
    <w:p w14:paraId="6A9C0AA3" w14:textId="77777777" w:rsidR="002E3DAA" w:rsidRDefault="002E3DAA" w:rsidP="0092276E">
      <w:pPr>
        <w:ind w:firstLine="0"/>
        <w:rPr>
          <w:rFonts w:cs="Calibri Light"/>
        </w:rPr>
      </w:pPr>
    </w:p>
    <w:tbl>
      <w:tblPr>
        <w:tblW w:w="8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25"/>
        <w:gridCol w:w="3828"/>
        <w:gridCol w:w="1417"/>
      </w:tblGrid>
      <w:tr w:rsidR="0039056A" w:rsidRPr="007349F4" w14:paraId="0F30B3D2" w14:textId="77777777" w:rsidTr="0039056A">
        <w:trPr>
          <w:trHeight w:val="231"/>
        </w:trPr>
        <w:tc>
          <w:tcPr>
            <w:tcW w:w="2825" w:type="dxa"/>
            <w:shd w:val="clear" w:color="auto" w:fill="auto"/>
            <w:noWrap/>
            <w:vAlign w:val="center"/>
            <w:hideMark/>
          </w:tcPr>
          <w:p w14:paraId="73368B49" w14:textId="77777777" w:rsidR="0039056A" w:rsidRPr="007349F4" w:rsidRDefault="0039056A" w:rsidP="0092276E">
            <w:pPr>
              <w:ind w:firstLine="0"/>
              <w:jc w:val="center"/>
              <w:rPr>
                <w:rFonts w:cs="Calibri"/>
                <w:color w:val="000000"/>
                <w:lang w:eastAsia="cs-CZ"/>
              </w:rPr>
            </w:pPr>
            <w:bookmarkStart w:id="61" w:name="_Hlk48579993"/>
            <w:r w:rsidRPr="007349F4">
              <w:rPr>
                <w:rFonts w:cs="Calibri"/>
                <w:color w:val="000000"/>
                <w:lang w:eastAsia="cs-CZ"/>
              </w:rPr>
              <w:t>DRUH</w:t>
            </w:r>
          </w:p>
        </w:tc>
        <w:tc>
          <w:tcPr>
            <w:tcW w:w="3828" w:type="dxa"/>
            <w:shd w:val="clear" w:color="auto" w:fill="auto"/>
            <w:noWrap/>
            <w:vAlign w:val="center"/>
            <w:hideMark/>
          </w:tcPr>
          <w:p w14:paraId="0E8A5487" w14:textId="77777777" w:rsidR="0039056A" w:rsidRPr="007349F4" w:rsidRDefault="0039056A" w:rsidP="0092276E">
            <w:pPr>
              <w:ind w:firstLine="0"/>
              <w:jc w:val="center"/>
              <w:rPr>
                <w:rFonts w:cs="Calibri"/>
                <w:color w:val="000000"/>
                <w:lang w:eastAsia="cs-CZ"/>
              </w:rPr>
            </w:pPr>
            <w:r w:rsidRPr="007349F4">
              <w:rPr>
                <w:rFonts w:cs="Calibri"/>
                <w:lang w:eastAsia="cs-CZ"/>
              </w:rPr>
              <w:t>VELIKOST VÝPĚSTKU</w:t>
            </w:r>
          </w:p>
        </w:tc>
        <w:tc>
          <w:tcPr>
            <w:tcW w:w="1417" w:type="dxa"/>
            <w:shd w:val="clear" w:color="auto" w:fill="auto"/>
            <w:noWrap/>
            <w:vAlign w:val="center"/>
            <w:hideMark/>
          </w:tcPr>
          <w:p w14:paraId="6BD96CD2" w14:textId="77777777" w:rsidR="0039056A" w:rsidRPr="007349F4" w:rsidRDefault="0039056A" w:rsidP="0092276E">
            <w:pPr>
              <w:ind w:firstLine="0"/>
              <w:jc w:val="center"/>
              <w:rPr>
                <w:rFonts w:cs="Calibri"/>
                <w:color w:val="000000"/>
                <w:lang w:eastAsia="cs-CZ"/>
              </w:rPr>
            </w:pPr>
            <w:r w:rsidRPr="007349F4">
              <w:rPr>
                <w:rFonts w:cs="Calibri"/>
                <w:color w:val="000000"/>
                <w:lang w:eastAsia="cs-CZ"/>
              </w:rPr>
              <w:t>POČET KS</w:t>
            </w:r>
          </w:p>
        </w:tc>
      </w:tr>
      <w:tr w:rsidR="0039056A" w:rsidRPr="007349F4" w14:paraId="096769BA" w14:textId="77777777" w:rsidTr="0039056A">
        <w:trPr>
          <w:trHeight w:val="330"/>
        </w:trPr>
        <w:tc>
          <w:tcPr>
            <w:tcW w:w="2825" w:type="dxa"/>
            <w:shd w:val="clear" w:color="auto" w:fill="auto"/>
            <w:noWrap/>
            <w:hideMark/>
          </w:tcPr>
          <w:p w14:paraId="5A6F38C2" w14:textId="139C0AFC" w:rsidR="0039056A" w:rsidRPr="007349F4" w:rsidRDefault="00DE395E" w:rsidP="0092276E">
            <w:pPr>
              <w:ind w:firstLine="0"/>
              <w:jc w:val="center"/>
              <w:rPr>
                <w:rFonts w:cs="Calibri"/>
                <w:lang w:eastAsia="cs-CZ"/>
              </w:rPr>
            </w:pPr>
            <w:proofErr w:type="spellStart"/>
            <w:r w:rsidRPr="00A02758">
              <w:rPr>
                <w:rFonts w:cs="Calibri"/>
                <w:i/>
                <w:iCs/>
                <w:lang w:eastAsia="cs-CZ"/>
              </w:rPr>
              <w:t>Pyrus</w:t>
            </w:r>
            <w:proofErr w:type="spellEnd"/>
            <w:r w:rsidRPr="00A02758">
              <w:rPr>
                <w:rFonts w:cs="Calibri"/>
                <w:i/>
                <w:iCs/>
                <w:lang w:eastAsia="cs-CZ"/>
              </w:rPr>
              <w:t xml:space="preserve"> </w:t>
            </w:r>
            <w:proofErr w:type="spellStart"/>
            <w:r w:rsidRPr="00A02758">
              <w:rPr>
                <w:rFonts w:cs="Calibri"/>
                <w:i/>
                <w:iCs/>
                <w:lang w:eastAsia="cs-CZ"/>
              </w:rPr>
              <w:t>calleryana</w:t>
            </w:r>
            <w:proofErr w:type="spellEnd"/>
            <w:r>
              <w:rPr>
                <w:rFonts w:cs="Calibri"/>
                <w:lang w:eastAsia="cs-CZ"/>
              </w:rPr>
              <w:t xml:space="preserve"> ´CHANTICLEER´</w:t>
            </w:r>
            <w:r w:rsidR="0039056A">
              <w:rPr>
                <w:rFonts w:cs="Calibri"/>
                <w:lang w:eastAsia="cs-CZ"/>
              </w:rPr>
              <w:t xml:space="preserve"> (</w:t>
            </w:r>
            <w:r>
              <w:rPr>
                <w:rFonts w:cs="Calibri"/>
                <w:lang w:eastAsia="cs-CZ"/>
              </w:rPr>
              <w:t xml:space="preserve">hrušeň </w:t>
            </w:r>
            <w:proofErr w:type="spellStart"/>
            <w:r>
              <w:rPr>
                <w:rFonts w:cs="Calibri"/>
                <w:lang w:eastAsia="cs-CZ"/>
              </w:rPr>
              <w:t>Caleryova</w:t>
            </w:r>
            <w:proofErr w:type="spellEnd"/>
            <w:r w:rsidR="0039056A">
              <w:rPr>
                <w:rFonts w:cs="Calibri"/>
                <w:lang w:eastAsia="cs-CZ"/>
              </w:rPr>
              <w:t>)</w:t>
            </w:r>
          </w:p>
        </w:tc>
        <w:tc>
          <w:tcPr>
            <w:tcW w:w="3828" w:type="dxa"/>
            <w:shd w:val="clear" w:color="auto" w:fill="auto"/>
            <w:noWrap/>
            <w:vAlign w:val="center"/>
          </w:tcPr>
          <w:p w14:paraId="77E15087" w14:textId="3BE5EE5E" w:rsidR="0039056A" w:rsidRPr="007349F4" w:rsidRDefault="0039056A" w:rsidP="0092276E">
            <w:pPr>
              <w:ind w:firstLine="0"/>
              <w:jc w:val="center"/>
              <w:rPr>
                <w:rFonts w:cs="Calibri"/>
                <w:lang w:eastAsia="cs-CZ"/>
              </w:rPr>
            </w:pPr>
            <w:r w:rsidRPr="007349F4">
              <w:rPr>
                <w:rFonts w:cs="Calibri"/>
                <w:lang w:eastAsia="cs-CZ"/>
              </w:rPr>
              <w:t>VK</w:t>
            </w:r>
            <w:r w:rsidR="00DE395E">
              <w:rPr>
                <w:rFonts w:cs="Calibri"/>
                <w:lang w:eastAsia="cs-CZ"/>
              </w:rPr>
              <w:t>, BAL,</w:t>
            </w:r>
            <w:r w:rsidRPr="007349F4">
              <w:rPr>
                <w:rFonts w:cs="Calibri"/>
                <w:lang w:eastAsia="cs-CZ"/>
              </w:rPr>
              <w:t xml:space="preserve"> 3x</w:t>
            </w:r>
            <w:r>
              <w:rPr>
                <w:rFonts w:cs="Calibri"/>
                <w:lang w:eastAsia="cs-CZ"/>
              </w:rPr>
              <w:t xml:space="preserve"> </w:t>
            </w:r>
            <w:r w:rsidRPr="007349F4">
              <w:rPr>
                <w:rFonts w:cs="Calibri"/>
                <w:lang w:eastAsia="cs-CZ"/>
              </w:rPr>
              <w:t>p</w:t>
            </w:r>
            <w:r>
              <w:rPr>
                <w:rFonts w:cs="Calibri"/>
                <w:lang w:eastAsia="cs-CZ"/>
              </w:rPr>
              <w:t>řesazený</w:t>
            </w:r>
            <w:r w:rsidRPr="007349F4">
              <w:rPr>
                <w:rFonts w:cs="Calibri"/>
                <w:lang w:eastAsia="cs-CZ"/>
              </w:rPr>
              <w:t xml:space="preserve">, </w:t>
            </w:r>
            <w:r w:rsidR="00EB02AA">
              <w:rPr>
                <w:rFonts w:cs="Calibri"/>
                <w:lang w:eastAsia="cs-CZ"/>
              </w:rPr>
              <w:t xml:space="preserve">OK 16-18/18-20, bal </w:t>
            </w:r>
            <w:proofErr w:type="spellStart"/>
            <w:r w:rsidR="00EB02AA">
              <w:rPr>
                <w:rFonts w:cs="Calibri"/>
                <w:lang w:eastAsia="cs-CZ"/>
              </w:rPr>
              <w:t>prům</w:t>
            </w:r>
            <w:proofErr w:type="spellEnd"/>
            <w:r w:rsidR="00EB02AA">
              <w:rPr>
                <w:rFonts w:cs="Calibri"/>
                <w:lang w:eastAsia="cs-CZ"/>
              </w:rPr>
              <w:t xml:space="preserve"> 60 cm</w:t>
            </w:r>
          </w:p>
        </w:tc>
        <w:tc>
          <w:tcPr>
            <w:tcW w:w="1417" w:type="dxa"/>
            <w:shd w:val="clear" w:color="auto" w:fill="auto"/>
            <w:noWrap/>
            <w:vAlign w:val="center"/>
          </w:tcPr>
          <w:p w14:paraId="19DB3405" w14:textId="0366AD79" w:rsidR="0039056A" w:rsidRPr="007349F4" w:rsidRDefault="0039056A" w:rsidP="0092276E">
            <w:pPr>
              <w:ind w:firstLine="0"/>
              <w:jc w:val="center"/>
              <w:rPr>
                <w:rFonts w:cs="Calibri"/>
                <w:lang w:eastAsia="cs-CZ"/>
              </w:rPr>
            </w:pPr>
            <w:r>
              <w:rPr>
                <w:rFonts w:cs="Calibri"/>
                <w:lang w:eastAsia="cs-CZ"/>
              </w:rPr>
              <w:t>6</w:t>
            </w:r>
          </w:p>
        </w:tc>
      </w:tr>
      <w:tr w:rsidR="00DE395E" w:rsidRPr="007349F4" w14:paraId="4EFABA54" w14:textId="77777777" w:rsidTr="0039056A">
        <w:trPr>
          <w:trHeight w:val="330"/>
        </w:trPr>
        <w:tc>
          <w:tcPr>
            <w:tcW w:w="2825" w:type="dxa"/>
            <w:shd w:val="clear" w:color="auto" w:fill="auto"/>
            <w:noWrap/>
          </w:tcPr>
          <w:p w14:paraId="68F6CC78" w14:textId="151DD576" w:rsidR="00DE395E" w:rsidRDefault="00DE395E" w:rsidP="0092276E">
            <w:pPr>
              <w:ind w:firstLine="0"/>
              <w:jc w:val="center"/>
              <w:rPr>
                <w:rFonts w:cs="Calibri"/>
                <w:lang w:eastAsia="cs-CZ"/>
              </w:rPr>
            </w:pPr>
            <w:proofErr w:type="spellStart"/>
            <w:r w:rsidRPr="00A02758">
              <w:rPr>
                <w:rFonts w:cs="Calibri"/>
                <w:i/>
                <w:iCs/>
                <w:lang w:eastAsia="cs-CZ"/>
              </w:rPr>
              <w:t>Tilia</w:t>
            </w:r>
            <w:proofErr w:type="spellEnd"/>
            <w:r w:rsidRPr="00A02758">
              <w:rPr>
                <w:rFonts w:cs="Calibri"/>
                <w:i/>
                <w:iCs/>
                <w:lang w:eastAsia="cs-CZ"/>
              </w:rPr>
              <w:t xml:space="preserve"> </w:t>
            </w:r>
            <w:proofErr w:type="spellStart"/>
            <w:r w:rsidR="00634DDD">
              <w:rPr>
                <w:rFonts w:cs="Calibri"/>
                <w:i/>
                <w:iCs/>
                <w:lang w:eastAsia="cs-CZ"/>
              </w:rPr>
              <w:t>cordata</w:t>
            </w:r>
            <w:proofErr w:type="spellEnd"/>
            <w:r>
              <w:rPr>
                <w:rFonts w:cs="Calibri"/>
                <w:lang w:eastAsia="cs-CZ"/>
              </w:rPr>
              <w:t xml:space="preserve"> ´</w:t>
            </w:r>
            <w:r w:rsidR="00F00DEE">
              <w:rPr>
                <w:rFonts w:cs="Calibri"/>
                <w:lang w:eastAsia="cs-CZ"/>
              </w:rPr>
              <w:t>RANCHO</w:t>
            </w:r>
            <w:r>
              <w:rPr>
                <w:rFonts w:cs="Calibri"/>
                <w:lang w:eastAsia="cs-CZ"/>
              </w:rPr>
              <w:t>´</w:t>
            </w:r>
          </w:p>
          <w:p w14:paraId="7B98654D" w14:textId="043608BA" w:rsidR="00DE395E" w:rsidRDefault="00DE395E" w:rsidP="0092276E">
            <w:pPr>
              <w:ind w:firstLine="0"/>
              <w:jc w:val="center"/>
              <w:rPr>
                <w:rFonts w:cs="Calibri"/>
                <w:lang w:eastAsia="cs-CZ"/>
              </w:rPr>
            </w:pPr>
            <w:r>
              <w:rPr>
                <w:rFonts w:cs="Calibri"/>
                <w:lang w:eastAsia="cs-CZ"/>
              </w:rPr>
              <w:t>Lípa obecná</w:t>
            </w:r>
          </w:p>
        </w:tc>
        <w:tc>
          <w:tcPr>
            <w:tcW w:w="3828" w:type="dxa"/>
            <w:shd w:val="clear" w:color="auto" w:fill="auto"/>
            <w:noWrap/>
            <w:vAlign w:val="center"/>
          </w:tcPr>
          <w:p w14:paraId="20733C60" w14:textId="3D6F61AA" w:rsidR="00DE395E" w:rsidRPr="007349F4" w:rsidRDefault="00EB02AA" w:rsidP="0092276E">
            <w:pPr>
              <w:ind w:firstLine="0"/>
              <w:jc w:val="center"/>
              <w:rPr>
                <w:rFonts w:cs="Calibri"/>
                <w:lang w:eastAsia="cs-CZ"/>
              </w:rPr>
            </w:pPr>
            <w:r w:rsidRPr="007349F4">
              <w:rPr>
                <w:rFonts w:cs="Calibri"/>
                <w:lang w:eastAsia="cs-CZ"/>
              </w:rPr>
              <w:t>VK</w:t>
            </w:r>
            <w:r>
              <w:rPr>
                <w:rFonts w:cs="Calibri"/>
                <w:lang w:eastAsia="cs-CZ"/>
              </w:rPr>
              <w:t>, BAL,</w:t>
            </w:r>
            <w:r w:rsidRPr="007349F4">
              <w:rPr>
                <w:rFonts w:cs="Calibri"/>
                <w:lang w:eastAsia="cs-CZ"/>
              </w:rPr>
              <w:t xml:space="preserve"> 3x</w:t>
            </w:r>
            <w:r>
              <w:rPr>
                <w:rFonts w:cs="Calibri"/>
                <w:lang w:eastAsia="cs-CZ"/>
              </w:rPr>
              <w:t xml:space="preserve"> </w:t>
            </w:r>
            <w:r w:rsidRPr="007349F4">
              <w:rPr>
                <w:rFonts w:cs="Calibri"/>
                <w:lang w:eastAsia="cs-CZ"/>
              </w:rPr>
              <w:t>p</w:t>
            </w:r>
            <w:r>
              <w:rPr>
                <w:rFonts w:cs="Calibri"/>
                <w:lang w:eastAsia="cs-CZ"/>
              </w:rPr>
              <w:t>řesazený</w:t>
            </w:r>
            <w:r w:rsidRPr="007349F4">
              <w:rPr>
                <w:rFonts w:cs="Calibri"/>
                <w:lang w:eastAsia="cs-CZ"/>
              </w:rPr>
              <w:t xml:space="preserve">, </w:t>
            </w:r>
            <w:r>
              <w:rPr>
                <w:rFonts w:cs="Calibri"/>
                <w:lang w:eastAsia="cs-CZ"/>
              </w:rPr>
              <w:t xml:space="preserve">OK 16-18/18-20, bal </w:t>
            </w:r>
            <w:proofErr w:type="spellStart"/>
            <w:r>
              <w:rPr>
                <w:rFonts w:cs="Calibri"/>
                <w:lang w:eastAsia="cs-CZ"/>
              </w:rPr>
              <w:t>prům</w:t>
            </w:r>
            <w:proofErr w:type="spellEnd"/>
            <w:r>
              <w:rPr>
                <w:rFonts w:cs="Calibri"/>
                <w:lang w:eastAsia="cs-CZ"/>
              </w:rPr>
              <w:t xml:space="preserve"> 60 cm</w:t>
            </w:r>
          </w:p>
        </w:tc>
        <w:tc>
          <w:tcPr>
            <w:tcW w:w="1417" w:type="dxa"/>
            <w:shd w:val="clear" w:color="auto" w:fill="auto"/>
            <w:noWrap/>
            <w:vAlign w:val="center"/>
          </w:tcPr>
          <w:p w14:paraId="7FDFFD06" w14:textId="070012B5" w:rsidR="00DE395E" w:rsidRDefault="00F00DEE" w:rsidP="0092276E">
            <w:pPr>
              <w:ind w:firstLine="0"/>
              <w:jc w:val="center"/>
              <w:rPr>
                <w:rFonts w:cs="Calibri"/>
                <w:lang w:eastAsia="cs-CZ"/>
              </w:rPr>
            </w:pPr>
            <w:r>
              <w:rPr>
                <w:rFonts w:cs="Calibri"/>
                <w:lang w:eastAsia="cs-CZ"/>
              </w:rPr>
              <w:t>8</w:t>
            </w:r>
          </w:p>
        </w:tc>
      </w:tr>
      <w:bookmarkEnd w:id="61"/>
    </w:tbl>
    <w:p w14:paraId="398D0CF3" w14:textId="17A7A90B" w:rsidR="0039056A" w:rsidRDefault="0039056A" w:rsidP="0092276E">
      <w:pPr>
        <w:ind w:firstLine="0"/>
        <w:rPr>
          <w:rFonts w:cs="Calibri Light"/>
        </w:rPr>
      </w:pPr>
    </w:p>
    <w:p w14:paraId="29C8B984" w14:textId="7B30BA65" w:rsidR="008150F1" w:rsidRDefault="00752958" w:rsidP="00752958">
      <w:pPr>
        <w:ind w:firstLine="0"/>
      </w:pPr>
      <w:proofErr w:type="spellStart"/>
      <w:r w:rsidRPr="00A02758">
        <w:rPr>
          <w:i/>
          <w:iCs/>
        </w:rPr>
        <w:t>Tilia</w:t>
      </w:r>
      <w:proofErr w:type="spellEnd"/>
      <w:r w:rsidRPr="00A02758">
        <w:rPr>
          <w:i/>
          <w:iCs/>
        </w:rPr>
        <w:t xml:space="preserve"> </w:t>
      </w:r>
      <w:proofErr w:type="spellStart"/>
      <w:r w:rsidR="00634DDD">
        <w:rPr>
          <w:i/>
          <w:iCs/>
        </w:rPr>
        <w:t>cordata</w:t>
      </w:r>
      <w:proofErr w:type="spellEnd"/>
      <w:r>
        <w:t xml:space="preserve"> ´RANCHO´ je do prostoru navržena proto, že v dospělosti nedorůstá takových rozměrů, jako ostatní druhy lip. Dále je standardem AOPK SPPK A02 010 Péče o dřeviny kolem dopravní infrastruktury definována jako dřevina velmi vhodná do průjezdních úseků obcí a na místa odpočívek.</w:t>
      </w:r>
      <w:r w:rsidR="008150F1">
        <w:br w:type="page"/>
      </w:r>
    </w:p>
    <w:p w14:paraId="02BD3095" w14:textId="35F597AE" w:rsidR="00EB02AA" w:rsidRDefault="00EB02AA" w:rsidP="00822C58">
      <w:pPr>
        <w:pStyle w:val="Nadpis3"/>
      </w:pPr>
      <w:bookmarkStart w:id="62" w:name="_Toc147393714"/>
      <w:r>
        <w:lastRenderedPageBreak/>
        <w:t>Extenzivní trvalkové rabato</w:t>
      </w:r>
      <w:bookmarkEnd w:id="62"/>
    </w:p>
    <w:p w14:paraId="572693DB" w14:textId="6AA2C2FB" w:rsidR="00EB02AA" w:rsidRDefault="00FF27BE" w:rsidP="00EB02AA">
      <w:r>
        <w:t xml:space="preserve">Použity budou směsi s vyšším stupněm autoregulace. </w:t>
      </w:r>
    </w:p>
    <w:p w14:paraId="27390533" w14:textId="011EFD3D" w:rsidR="00FF27BE" w:rsidRDefault="00FF27BE" w:rsidP="00EB02AA"/>
    <w:tbl>
      <w:tblPr>
        <w:tblW w:w="9904" w:type="dxa"/>
        <w:tblCellMar>
          <w:left w:w="70" w:type="dxa"/>
          <w:right w:w="70" w:type="dxa"/>
        </w:tblCellMar>
        <w:tblLook w:val="04A0" w:firstRow="1" w:lastRow="0" w:firstColumn="1" w:lastColumn="0" w:noHBand="0" w:noVBand="1"/>
      </w:tblPr>
      <w:tblGrid>
        <w:gridCol w:w="2967"/>
        <w:gridCol w:w="840"/>
        <w:gridCol w:w="640"/>
        <w:gridCol w:w="13"/>
        <w:gridCol w:w="558"/>
        <w:gridCol w:w="13"/>
        <w:gridCol w:w="713"/>
        <w:gridCol w:w="13"/>
        <w:gridCol w:w="377"/>
        <w:gridCol w:w="13"/>
        <w:gridCol w:w="267"/>
        <w:gridCol w:w="13"/>
        <w:gridCol w:w="267"/>
        <w:gridCol w:w="13"/>
        <w:gridCol w:w="267"/>
        <w:gridCol w:w="13"/>
        <w:gridCol w:w="267"/>
        <w:gridCol w:w="13"/>
        <w:gridCol w:w="267"/>
        <w:gridCol w:w="13"/>
        <w:gridCol w:w="288"/>
        <w:gridCol w:w="13"/>
        <w:gridCol w:w="324"/>
        <w:gridCol w:w="13"/>
        <w:gridCol w:w="267"/>
        <w:gridCol w:w="13"/>
        <w:gridCol w:w="267"/>
        <w:gridCol w:w="13"/>
        <w:gridCol w:w="267"/>
        <w:gridCol w:w="13"/>
        <w:gridCol w:w="288"/>
        <w:gridCol w:w="13"/>
        <w:gridCol w:w="565"/>
        <w:gridCol w:w="13"/>
      </w:tblGrid>
      <w:tr w:rsidR="00605880" w:rsidRPr="00605880" w14:paraId="77062885" w14:textId="77777777" w:rsidTr="00605880">
        <w:trPr>
          <w:trHeight w:val="375"/>
        </w:trPr>
        <w:tc>
          <w:tcPr>
            <w:tcW w:w="5031" w:type="dxa"/>
            <w:gridSpan w:val="6"/>
            <w:tcBorders>
              <w:top w:val="single" w:sz="8" w:space="0" w:color="auto"/>
              <w:left w:val="single" w:sz="8" w:space="0" w:color="auto"/>
              <w:bottom w:val="single" w:sz="8" w:space="0" w:color="auto"/>
              <w:right w:val="nil"/>
            </w:tcBorders>
            <w:shd w:val="clear" w:color="auto" w:fill="auto"/>
            <w:noWrap/>
            <w:vAlign w:val="bottom"/>
            <w:hideMark/>
          </w:tcPr>
          <w:p w14:paraId="09E71ABA" w14:textId="77777777" w:rsidR="00605880" w:rsidRPr="00605880" w:rsidRDefault="00605880" w:rsidP="00605880">
            <w:pPr>
              <w:suppressAutoHyphens w:val="0"/>
              <w:ind w:firstLine="0"/>
              <w:jc w:val="left"/>
              <w:rPr>
                <w:rFonts w:ascii="Arial Narrow" w:hAnsi="Arial Narrow" w:cs="Calibri"/>
                <w:b/>
                <w:bCs/>
                <w:color w:val="000000"/>
                <w:sz w:val="22"/>
                <w:szCs w:val="22"/>
                <w:lang w:eastAsia="cs-CZ"/>
              </w:rPr>
            </w:pPr>
            <w:r w:rsidRPr="00605880">
              <w:rPr>
                <w:rFonts w:ascii="Arial Narrow" w:hAnsi="Arial Narrow" w:cs="Calibri"/>
                <w:b/>
                <w:bCs/>
                <w:color w:val="000000"/>
                <w:sz w:val="22"/>
                <w:szCs w:val="22"/>
                <w:lang w:eastAsia="cs-CZ"/>
              </w:rPr>
              <w:t xml:space="preserve">EXTENZIVNÍ TRVALKOVÁ </w:t>
            </w:r>
            <w:proofErr w:type="gramStart"/>
            <w:r w:rsidRPr="00605880">
              <w:rPr>
                <w:rFonts w:ascii="Arial Narrow" w:hAnsi="Arial Narrow" w:cs="Calibri"/>
                <w:b/>
                <w:bCs/>
                <w:color w:val="000000"/>
                <w:sz w:val="22"/>
                <w:szCs w:val="22"/>
                <w:lang w:eastAsia="cs-CZ"/>
              </w:rPr>
              <w:t>SMĚS - KVETOUCÍ</w:t>
            </w:r>
            <w:proofErr w:type="gramEnd"/>
            <w:r w:rsidRPr="00605880">
              <w:rPr>
                <w:rFonts w:ascii="Arial Narrow" w:hAnsi="Arial Narrow" w:cs="Calibri"/>
                <w:b/>
                <w:bCs/>
                <w:color w:val="000000"/>
                <w:sz w:val="22"/>
                <w:szCs w:val="22"/>
                <w:lang w:eastAsia="cs-CZ"/>
              </w:rPr>
              <w:t xml:space="preserve"> ZÁVOJ</w:t>
            </w:r>
          </w:p>
        </w:tc>
        <w:tc>
          <w:tcPr>
            <w:tcW w:w="726" w:type="dxa"/>
            <w:gridSpan w:val="2"/>
            <w:tcBorders>
              <w:top w:val="single" w:sz="8" w:space="0" w:color="auto"/>
              <w:left w:val="nil"/>
              <w:bottom w:val="single" w:sz="8" w:space="0" w:color="auto"/>
              <w:right w:val="nil"/>
            </w:tcBorders>
            <w:shd w:val="clear" w:color="auto" w:fill="auto"/>
            <w:noWrap/>
            <w:vAlign w:val="bottom"/>
            <w:hideMark/>
          </w:tcPr>
          <w:p w14:paraId="01F91562" w14:textId="77777777" w:rsidR="00605880" w:rsidRPr="00605880" w:rsidRDefault="00605880" w:rsidP="00605880">
            <w:pPr>
              <w:suppressAutoHyphens w:val="0"/>
              <w:ind w:firstLine="0"/>
              <w:jc w:val="center"/>
              <w:rPr>
                <w:rFonts w:ascii="Arial Narrow" w:hAnsi="Arial Narrow" w:cs="Calibri"/>
                <w:b/>
                <w:bCs/>
                <w:color w:val="000000"/>
                <w:sz w:val="22"/>
                <w:szCs w:val="22"/>
                <w:lang w:eastAsia="cs-CZ"/>
              </w:rPr>
            </w:pPr>
            <w:r w:rsidRPr="00605880">
              <w:rPr>
                <w:rFonts w:ascii="Arial Narrow" w:hAnsi="Arial Narrow" w:cs="Calibri"/>
                <w:b/>
                <w:bCs/>
                <w:color w:val="000000"/>
                <w:sz w:val="22"/>
                <w:szCs w:val="22"/>
                <w:lang w:eastAsia="cs-CZ"/>
              </w:rPr>
              <w:t>158</w:t>
            </w:r>
          </w:p>
        </w:tc>
        <w:tc>
          <w:tcPr>
            <w:tcW w:w="390" w:type="dxa"/>
            <w:gridSpan w:val="2"/>
            <w:tcBorders>
              <w:top w:val="single" w:sz="8" w:space="0" w:color="auto"/>
              <w:left w:val="nil"/>
              <w:bottom w:val="single" w:sz="8" w:space="0" w:color="auto"/>
              <w:right w:val="nil"/>
            </w:tcBorders>
            <w:shd w:val="clear" w:color="auto" w:fill="auto"/>
            <w:noWrap/>
            <w:vAlign w:val="bottom"/>
            <w:hideMark/>
          </w:tcPr>
          <w:p w14:paraId="4BB612D6" w14:textId="77777777" w:rsidR="00605880" w:rsidRPr="00605880" w:rsidRDefault="00605880" w:rsidP="00605880">
            <w:pPr>
              <w:suppressAutoHyphens w:val="0"/>
              <w:ind w:firstLine="0"/>
              <w:jc w:val="center"/>
              <w:rPr>
                <w:rFonts w:ascii="Calibri" w:hAnsi="Calibri" w:cs="Calibri"/>
                <w:b/>
                <w:bCs/>
                <w:color w:val="000000"/>
                <w:sz w:val="22"/>
                <w:szCs w:val="22"/>
                <w:lang w:eastAsia="cs-CZ"/>
              </w:rPr>
            </w:pPr>
            <w:r w:rsidRPr="00605880">
              <w:rPr>
                <w:rFonts w:ascii="Calibri" w:hAnsi="Calibri" w:cs="Calibri"/>
                <w:b/>
                <w:bCs/>
                <w:color w:val="000000"/>
                <w:sz w:val="22"/>
                <w:szCs w:val="22"/>
                <w:lang w:eastAsia="cs-CZ"/>
              </w:rPr>
              <w:t>m</w:t>
            </w:r>
            <w:r w:rsidRPr="00605880">
              <w:rPr>
                <w:rFonts w:ascii="Calibri" w:hAnsi="Calibri" w:cs="Calibri"/>
                <w:b/>
                <w:bCs/>
                <w:color w:val="000000"/>
                <w:sz w:val="22"/>
                <w:szCs w:val="22"/>
                <w:vertAlign w:val="superscript"/>
                <w:lang w:eastAsia="cs-CZ"/>
              </w:rPr>
              <w:t>2</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22FD8B77"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73DC180A"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5D93203B"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70486726"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24AA1657"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301" w:type="dxa"/>
            <w:gridSpan w:val="2"/>
            <w:tcBorders>
              <w:top w:val="single" w:sz="8" w:space="0" w:color="auto"/>
              <w:left w:val="nil"/>
              <w:bottom w:val="single" w:sz="8" w:space="0" w:color="auto"/>
              <w:right w:val="nil"/>
            </w:tcBorders>
            <w:shd w:val="clear" w:color="auto" w:fill="auto"/>
            <w:noWrap/>
            <w:vAlign w:val="bottom"/>
            <w:hideMark/>
          </w:tcPr>
          <w:p w14:paraId="2C27D30F"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337" w:type="dxa"/>
            <w:gridSpan w:val="2"/>
            <w:tcBorders>
              <w:top w:val="single" w:sz="8" w:space="0" w:color="auto"/>
              <w:left w:val="nil"/>
              <w:bottom w:val="single" w:sz="8" w:space="0" w:color="auto"/>
              <w:right w:val="nil"/>
            </w:tcBorders>
            <w:shd w:val="clear" w:color="auto" w:fill="auto"/>
            <w:noWrap/>
            <w:vAlign w:val="bottom"/>
            <w:hideMark/>
          </w:tcPr>
          <w:p w14:paraId="0ED8BCEB"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2BD44E60"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0ACF8BE6"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5736B3EB"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301" w:type="dxa"/>
            <w:gridSpan w:val="2"/>
            <w:tcBorders>
              <w:top w:val="single" w:sz="8" w:space="0" w:color="auto"/>
              <w:left w:val="nil"/>
              <w:bottom w:val="single" w:sz="8" w:space="0" w:color="auto"/>
              <w:right w:val="nil"/>
            </w:tcBorders>
            <w:shd w:val="clear" w:color="auto" w:fill="auto"/>
            <w:noWrap/>
            <w:vAlign w:val="bottom"/>
            <w:hideMark/>
          </w:tcPr>
          <w:p w14:paraId="68A13581"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578" w:type="dxa"/>
            <w:gridSpan w:val="2"/>
            <w:tcBorders>
              <w:top w:val="single" w:sz="8" w:space="0" w:color="auto"/>
              <w:left w:val="nil"/>
              <w:bottom w:val="single" w:sz="8" w:space="0" w:color="auto"/>
              <w:right w:val="single" w:sz="4" w:space="0" w:color="auto"/>
            </w:tcBorders>
            <w:shd w:val="clear" w:color="auto" w:fill="auto"/>
            <w:noWrap/>
            <w:vAlign w:val="bottom"/>
            <w:hideMark/>
          </w:tcPr>
          <w:p w14:paraId="0B8E8EBA" w14:textId="77777777" w:rsidR="00605880" w:rsidRPr="00605880" w:rsidRDefault="00605880" w:rsidP="00605880">
            <w:pPr>
              <w:suppressAutoHyphens w:val="0"/>
              <w:ind w:firstLine="0"/>
              <w:jc w:val="left"/>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r>
      <w:tr w:rsidR="00605880" w:rsidRPr="00605880" w14:paraId="2DFFBE23" w14:textId="77777777" w:rsidTr="00605880">
        <w:trPr>
          <w:trHeight w:val="300"/>
        </w:trPr>
        <w:tc>
          <w:tcPr>
            <w:tcW w:w="9904" w:type="dxa"/>
            <w:gridSpan w:val="34"/>
            <w:tcBorders>
              <w:top w:val="nil"/>
              <w:left w:val="single" w:sz="4" w:space="0" w:color="auto"/>
              <w:bottom w:val="single" w:sz="4" w:space="0" w:color="auto"/>
              <w:right w:val="single" w:sz="4" w:space="0" w:color="000000"/>
            </w:tcBorders>
            <w:shd w:val="clear" w:color="auto" w:fill="auto"/>
            <w:noWrap/>
            <w:vAlign w:val="center"/>
            <w:hideMark/>
          </w:tcPr>
          <w:p w14:paraId="424D63F0"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xml:space="preserve">Modifikovaná trvalková směs Kvetoucí závoj z projektu </w:t>
            </w:r>
            <w:proofErr w:type="spellStart"/>
            <w:r w:rsidRPr="00605880">
              <w:rPr>
                <w:rFonts w:ascii="Arial Narrow" w:hAnsi="Arial Narrow" w:cs="Calibri"/>
                <w:i/>
                <w:iCs/>
                <w:color w:val="000000"/>
                <w:lang w:eastAsia="cs-CZ"/>
              </w:rPr>
              <w:t>Perennemix</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Blütenschleier</w:t>
            </w:r>
            <w:proofErr w:type="spellEnd"/>
            <w:r w:rsidRPr="00605880">
              <w:rPr>
                <w:rFonts w:ascii="Arial Narrow" w:hAnsi="Arial Narrow" w:cs="Calibri"/>
                <w:i/>
                <w:iCs/>
                <w:color w:val="000000"/>
                <w:lang w:eastAsia="cs-CZ"/>
              </w:rPr>
              <w:t>; modifikace Adam Bartoš</w:t>
            </w:r>
          </w:p>
        </w:tc>
      </w:tr>
      <w:tr w:rsidR="00605880" w:rsidRPr="00605880" w14:paraId="21F661AE" w14:textId="77777777" w:rsidTr="00605880">
        <w:trPr>
          <w:gridAfter w:val="1"/>
          <w:wAfter w:w="13" w:type="dxa"/>
          <w:trHeight w:val="525"/>
        </w:trPr>
        <w:tc>
          <w:tcPr>
            <w:tcW w:w="2967" w:type="dxa"/>
            <w:tcBorders>
              <w:top w:val="nil"/>
              <w:left w:val="single" w:sz="4" w:space="0" w:color="auto"/>
              <w:bottom w:val="single" w:sz="4" w:space="0" w:color="auto"/>
              <w:right w:val="single" w:sz="4" w:space="0" w:color="auto"/>
            </w:tcBorders>
            <w:shd w:val="clear" w:color="auto" w:fill="auto"/>
            <w:vAlign w:val="center"/>
            <w:hideMark/>
          </w:tcPr>
          <w:p w14:paraId="472E1749"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ROSTLINY</w:t>
            </w:r>
          </w:p>
        </w:tc>
        <w:tc>
          <w:tcPr>
            <w:tcW w:w="840" w:type="dxa"/>
            <w:tcBorders>
              <w:top w:val="nil"/>
              <w:left w:val="nil"/>
              <w:bottom w:val="single" w:sz="4" w:space="0" w:color="auto"/>
              <w:right w:val="single" w:sz="4" w:space="0" w:color="auto"/>
            </w:tcBorders>
            <w:shd w:val="clear" w:color="auto" w:fill="auto"/>
            <w:vAlign w:val="center"/>
            <w:hideMark/>
          </w:tcPr>
          <w:p w14:paraId="4E402BCD"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VELIKOST VÝPĚSTKU</w:t>
            </w:r>
          </w:p>
        </w:tc>
        <w:tc>
          <w:tcPr>
            <w:tcW w:w="640" w:type="dxa"/>
            <w:tcBorders>
              <w:top w:val="nil"/>
              <w:left w:val="nil"/>
              <w:bottom w:val="single" w:sz="4" w:space="0" w:color="auto"/>
              <w:right w:val="single" w:sz="4" w:space="0" w:color="auto"/>
            </w:tcBorders>
            <w:shd w:val="clear" w:color="auto" w:fill="auto"/>
            <w:vAlign w:val="center"/>
            <w:hideMark/>
          </w:tcPr>
          <w:p w14:paraId="0EDD40FA"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w:t>
            </w:r>
          </w:p>
        </w:tc>
        <w:tc>
          <w:tcPr>
            <w:tcW w:w="571" w:type="dxa"/>
            <w:gridSpan w:val="2"/>
            <w:tcBorders>
              <w:top w:val="nil"/>
              <w:left w:val="nil"/>
              <w:bottom w:val="single" w:sz="4" w:space="0" w:color="auto"/>
              <w:right w:val="single" w:sz="4" w:space="0" w:color="auto"/>
            </w:tcBorders>
            <w:shd w:val="clear" w:color="auto" w:fill="auto"/>
            <w:vAlign w:val="center"/>
            <w:hideMark/>
          </w:tcPr>
          <w:p w14:paraId="591260B4"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KS/100 m</w:t>
            </w:r>
            <w:r w:rsidRPr="00605880">
              <w:rPr>
                <w:rFonts w:ascii="Arial Narrow" w:hAnsi="Arial Narrow" w:cs="Calibri"/>
                <w:color w:val="000000"/>
                <w:sz w:val="16"/>
                <w:szCs w:val="16"/>
                <w:vertAlign w:val="superscript"/>
                <w:lang w:eastAsia="cs-CZ"/>
              </w:rPr>
              <w:t>2</w:t>
            </w:r>
          </w:p>
        </w:tc>
        <w:tc>
          <w:tcPr>
            <w:tcW w:w="726" w:type="dxa"/>
            <w:gridSpan w:val="2"/>
            <w:tcBorders>
              <w:top w:val="nil"/>
              <w:left w:val="nil"/>
              <w:bottom w:val="single" w:sz="4" w:space="0" w:color="auto"/>
              <w:right w:val="single" w:sz="4" w:space="0" w:color="auto"/>
            </w:tcBorders>
            <w:shd w:val="clear" w:color="auto" w:fill="auto"/>
            <w:vAlign w:val="center"/>
            <w:hideMark/>
          </w:tcPr>
          <w:p w14:paraId="3114C7D6"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KS/</w:t>
            </w:r>
            <w:proofErr w:type="gramStart"/>
            <w:r w:rsidRPr="00605880">
              <w:rPr>
                <w:rFonts w:ascii="Arial Narrow" w:hAnsi="Arial Narrow" w:cs="Calibri"/>
                <w:color w:val="000000"/>
                <w:sz w:val="16"/>
                <w:szCs w:val="16"/>
                <w:lang w:eastAsia="cs-CZ"/>
              </w:rPr>
              <w:t>290m</w:t>
            </w:r>
            <w:r w:rsidRPr="00605880">
              <w:rPr>
                <w:rFonts w:ascii="Arial Narrow" w:hAnsi="Arial Narrow" w:cs="Calibri"/>
                <w:color w:val="000000"/>
                <w:sz w:val="16"/>
                <w:szCs w:val="16"/>
                <w:vertAlign w:val="superscript"/>
                <w:lang w:eastAsia="cs-CZ"/>
              </w:rPr>
              <w:t>2</w:t>
            </w:r>
            <w:proofErr w:type="gramEnd"/>
          </w:p>
        </w:tc>
        <w:tc>
          <w:tcPr>
            <w:tcW w:w="390" w:type="dxa"/>
            <w:gridSpan w:val="2"/>
            <w:tcBorders>
              <w:top w:val="nil"/>
              <w:left w:val="nil"/>
              <w:bottom w:val="single" w:sz="4" w:space="0" w:color="auto"/>
              <w:right w:val="single" w:sz="4" w:space="0" w:color="auto"/>
            </w:tcBorders>
            <w:shd w:val="clear" w:color="auto" w:fill="auto"/>
            <w:noWrap/>
            <w:vAlign w:val="center"/>
            <w:hideMark/>
          </w:tcPr>
          <w:p w14:paraId="05432C8B"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I</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7D109521"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II</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0035FB84"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III</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31FEB96A"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IV</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141BF5C6"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V</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0FB05BC3"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VI</w:t>
            </w:r>
          </w:p>
        </w:tc>
        <w:tc>
          <w:tcPr>
            <w:tcW w:w="301" w:type="dxa"/>
            <w:gridSpan w:val="2"/>
            <w:tcBorders>
              <w:top w:val="nil"/>
              <w:left w:val="nil"/>
              <w:bottom w:val="single" w:sz="4" w:space="0" w:color="auto"/>
              <w:right w:val="single" w:sz="4" w:space="0" w:color="auto"/>
            </w:tcBorders>
            <w:shd w:val="clear" w:color="auto" w:fill="auto"/>
            <w:noWrap/>
            <w:vAlign w:val="center"/>
            <w:hideMark/>
          </w:tcPr>
          <w:p w14:paraId="7BBD0F78"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VII</w:t>
            </w:r>
          </w:p>
        </w:tc>
        <w:tc>
          <w:tcPr>
            <w:tcW w:w="337" w:type="dxa"/>
            <w:gridSpan w:val="2"/>
            <w:tcBorders>
              <w:top w:val="nil"/>
              <w:left w:val="nil"/>
              <w:bottom w:val="single" w:sz="4" w:space="0" w:color="auto"/>
              <w:right w:val="single" w:sz="4" w:space="0" w:color="auto"/>
            </w:tcBorders>
            <w:shd w:val="clear" w:color="auto" w:fill="auto"/>
            <w:noWrap/>
            <w:vAlign w:val="center"/>
            <w:hideMark/>
          </w:tcPr>
          <w:p w14:paraId="1F076150"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VIII</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792CF122"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IX</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4C2B9299"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X</w:t>
            </w:r>
          </w:p>
        </w:tc>
        <w:tc>
          <w:tcPr>
            <w:tcW w:w="280" w:type="dxa"/>
            <w:gridSpan w:val="2"/>
            <w:tcBorders>
              <w:top w:val="nil"/>
              <w:left w:val="nil"/>
              <w:bottom w:val="single" w:sz="4" w:space="0" w:color="auto"/>
              <w:right w:val="single" w:sz="4" w:space="0" w:color="auto"/>
            </w:tcBorders>
            <w:shd w:val="clear" w:color="auto" w:fill="auto"/>
            <w:noWrap/>
            <w:vAlign w:val="center"/>
            <w:hideMark/>
          </w:tcPr>
          <w:p w14:paraId="3EA3CB21"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XI</w:t>
            </w:r>
          </w:p>
        </w:tc>
        <w:tc>
          <w:tcPr>
            <w:tcW w:w="301" w:type="dxa"/>
            <w:gridSpan w:val="2"/>
            <w:tcBorders>
              <w:top w:val="nil"/>
              <w:left w:val="nil"/>
              <w:bottom w:val="single" w:sz="4" w:space="0" w:color="auto"/>
              <w:right w:val="single" w:sz="4" w:space="0" w:color="auto"/>
            </w:tcBorders>
            <w:shd w:val="clear" w:color="auto" w:fill="auto"/>
            <w:noWrap/>
            <w:vAlign w:val="center"/>
            <w:hideMark/>
          </w:tcPr>
          <w:p w14:paraId="2CB478C5"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XII</w:t>
            </w:r>
          </w:p>
        </w:tc>
        <w:tc>
          <w:tcPr>
            <w:tcW w:w="578" w:type="dxa"/>
            <w:gridSpan w:val="2"/>
            <w:tcBorders>
              <w:top w:val="nil"/>
              <w:left w:val="nil"/>
              <w:bottom w:val="single" w:sz="4" w:space="0" w:color="auto"/>
              <w:right w:val="single" w:sz="4" w:space="0" w:color="auto"/>
            </w:tcBorders>
            <w:shd w:val="clear" w:color="auto" w:fill="auto"/>
            <w:vAlign w:val="center"/>
            <w:hideMark/>
          </w:tcPr>
          <w:p w14:paraId="2289F7DB" w14:textId="77777777" w:rsidR="00605880" w:rsidRPr="00605880" w:rsidRDefault="00605880" w:rsidP="00605880">
            <w:pPr>
              <w:suppressAutoHyphens w:val="0"/>
              <w:ind w:firstLine="0"/>
              <w:jc w:val="center"/>
              <w:rPr>
                <w:rFonts w:ascii="Arial Narrow" w:hAnsi="Arial Narrow" w:cs="Calibri"/>
                <w:color w:val="000000"/>
                <w:sz w:val="16"/>
                <w:szCs w:val="16"/>
                <w:lang w:eastAsia="cs-CZ"/>
              </w:rPr>
            </w:pPr>
            <w:r w:rsidRPr="00605880">
              <w:rPr>
                <w:rFonts w:ascii="Arial Narrow" w:hAnsi="Arial Narrow" w:cs="Calibri"/>
                <w:color w:val="000000"/>
                <w:sz w:val="16"/>
                <w:szCs w:val="16"/>
                <w:lang w:eastAsia="cs-CZ"/>
              </w:rPr>
              <w:t>VÝŠKA CM</w:t>
            </w:r>
          </w:p>
        </w:tc>
      </w:tr>
      <w:tr w:rsidR="00605880" w:rsidRPr="00605880" w14:paraId="09C84B55" w14:textId="77777777" w:rsidTr="00605880">
        <w:trPr>
          <w:gridAfter w:val="1"/>
          <w:wAfter w:w="13" w:type="dxa"/>
          <w:trHeight w:val="315"/>
        </w:trPr>
        <w:tc>
          <w:tcPr>
            <w:tcW w:w="2967" w:type="dxa"/>
            <w:tcBorders>
              <w:top w:val="single" w:sz="4" w:space="0" w:color="auto"/>
              <w:left w:val="single" w:sz="4" w:space="0" w:color="auto"/>
              <w:bottom w:val="nil"/>
              <w:right w:val="nil"/>
            </w:tcBorders>
            <w:shd w:val="clear" w:color="auto" w:fill="auto"/>
            <w:noWrap/>
            <w:vAlign w:val="center"/>
            <w:hideMark/>
          </w:tcPr>
          <w:p w14:paraId="040E10E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Kosterní</w:t>
            </w:r>
            <w:r w:rsidRPr="00605880">
              <w:rPr>
                <w:rFonts w:ascii="Arial Narrow" w:hAnsi="Arial Narrow" w:cs="Calibri"/>
                <w:color w:val="000000"/>
                <w:lang w:eastAsia="cs-CZ"/>
              </w:rPr>
              <w:t> </w:t>
            </w:r>
          </w:p>
        </w:tc>
        <w:tc>
          <w:tcPr>
            <w:tcW w:w="840" w:type="dxa"/>
            <w:tcBorders>
              <w:top w:val="single" w:sz="4" w:space="0" w:color="auto"/>
              <w:left w:val="nil"/>
              <w:bottom w:val="nil"/>
              <w:right w:val="nil"/>
            </w:tcBorders>
            <w:shd w:val="clear" w:color="auto" w:fill="auto"/>
            <w:noWrap/>
            <w:vAlign w:val="center"/>
            <w:hideMark/>
          </w:tcPr>
          <w:p w14:paraId="2AAA31DA"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640" w:type="dxa"/>
            <w:tcBorders>
              <w:top w:val="single" w:sz="4" w:space="0" w:color="auto"/>
              <w:left w:val="nil"/>
              <w:bottom w:val="nil"/>
              <w:right w:val="nil"/>
            </w:tcBorders>
            <w:shd w:val="clear" w:color="auto" w:fill="auto"/>
            <w:noWrap/>
            <w:vAlign w:val="center"/>
            <w:hideMark/>
          </w:tcPr>
          <w:p w14:paraId="5E472ED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571" w:type="dxa"/>
            <w:gridSpan w:val="2"/>
            <w:tcBorders>
              <w:top w:val="single" w:sz="4" w:space="0" w:color="auto"/>
              <w:left w:val="nil"/>
              <w:bottom w:val="nil"/>
              <w:right w:val="nil"/>
            </w:tcBorders>
            <w:shd w:val="clear" w:color="auto" w:fill="auto"/>
            <w:noWrap/>
            <w:vAlign w:val="center"/>
            <w:hideMark/>
          </w:tcPr>
          <w:p w14:paraId="6BDBF1B9"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726" w:type="dxa"/>
            <w:gridSpan w:val="2"/>
            <w:tcBorders>
              <w:top w:val="single" w:sz="4" w:space="0" w:color="auto"/>
              <w:left w:val="nil"/>
              <w:bottom w:val="nil"/>
              <w:right w:val="nil"/>
            </w:tcBorders>
            <w:shd w:val="clear" w:color="auto" w:fill="auto"/>
            <w:noWrap/>
            <w:vAlign w:val="center"/>
            <w:hideMark/>
          </w:tcPr>
          <w:p w14:paraId="6FD53253"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90" w:type="dxa"/>
            <w:gridSpan w:val="2"/>
            <w:tcBorders>
              <w:top w:val="single" w:sz="4" w:space="0" w:color="auto"/>
              <w:left w:val="nil"/>
              <w:bottom w:val="nil"/>
              <w:right w:val="nil"/>
            </w:tcBorders>
            <w:shd w:val="clear" w:color="auto" w:fill="auto"/>
            <w:noWrap/>
            <w:vAlign w:val="center"/>
            <w:hideMark/>
          </w:tcPr>
          <w:p w14:paraId="60F89E8D"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3CE75F90"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1349F713"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17984CA0"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48C05CDB"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16B72962"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01" w:type="dxa"/>
            <w:gridSpan w:val="2"/>
            <w:tcBorders>
              <w:top w:val="single" w:sz="4" w:space="0" w:color="auto"/>
              <w:left w:val="nil"/>
              <w:bottom w:val="nil"/>
              <w:right w:val="nil"/>
            </w:tcBorders>
            <w:shd w:val="clear" w:color="auto" w:fill="auto"/>
            <w:noWrap/>
            <w:vAlign w:val="center"/>
            <w:hideMark/>
          </w:tcPr>
          <w:p w14:paraId="0BBB56B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37" w:type="dxa"/>
            <w:gridSpan w:val="2"/>
            <w:tcBorders>
              <w:top w:val="single" w:sz="4" w:space="0" w:color="auto"/>
              <w:left w:val="nil"/>
              <w:bottom w:val="nil"/>
              <w:right w:val="nil"/>
            </w:tcBorders>
            <w:shd w:val="clear" w:color="auto" w:fill="auto"/>
            <w:noWrap/>
            <w:vAlign w:val="center"/>
            <w:hideMark/>
          </w:tcPr>
          <w:p w14:paraId="2CF97FB8"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7AA5914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3CC25B88"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073E400F"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01" w:type="dxa"/>
            <w:gridSpan w:val="2"/>
            <w:tcBorders>
              <w:top w:val="single" w:sz="4" w:space="0" w:color="auto"/>
              <w:left w:val="nil"/>
              <w:bottom w:val="nil"/>
              <w:right w:val="nil"/>
            </w:tcBorders>
            <w:shd w:val="clear" w:color="auto" w:fill="auto"/>
            <w:noWrap/>
            <w:vAlign w:val="center"/>
            <w:hideMark/>
          </w:tcPr>
          <w:p w14:paraId="7A2C3625"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578" w:type="dxa"/>
            <w:gridSpan w:val="2"/>
            <w:tcBorders>
              <w:top w:val="single" w:sz="4" w:space="0" w:color="auto"/>
              <w:left w:val="nil"/>
              <w:bottom w:val="nil"/>
              <w:right w:val="nil"/>
            </w:tcBorders>
            <w:shd w:val="clear" w:color="auto" w:fill="auto"/>
            <w:noWrap/>
            <w:vAlign w:val="center"/>
            <w:hideMark/>
          </w:tcPr>
          <w:p w14:paraId="0D261A36"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r>
      <w:tr w:rsidR="00605880" w:rsidRPr="00605880" w14:paraId="767A76C6" w14:textId="77777777" w:rsidTr="00605880">
        <w:trPr>
          <w:gridAfter w:val="1"/>
          <w:wAfter w:w="13" w:type="dxa"/>
          <w:trHeight w:val="315"/>
        </w:trPr>
        <w:tc>
          <w:tcPr>
            <w:tcW w:w="2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EBAD1"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Calamagrostis</w:t>
            </w:r>
            <w:proofErr w:type="spellEnd"/>
            <w:r w:rsidRPr="00605880">
              <w:rPr>
                <w:rFonts w:ascii="Arial Narrow" w:hAnsi="Arial Narrow" w:cs="Calibri"/>
                <w:i/>
                <w:iCs/>
                <w:color w:val="000000"/>
                <w:lang w:eastAsia="cs-CZ"/>
              </w:rPr>
              <w:t xml:space="preserve"> x </w:t>
            </w:r>
            <w:proofErr w:type="spellStart"/>
            <w:r w:rsidRPr="00605880">
              <w:rPr>
                <w:rFonts w:ascii="Arial Narrow" w:hAnsi="Arial Narrow" w:cs="Calibri"/>
                <w:i/>
                <w:iCs/>
                <w:color w:val="000000"/>
                <w:lang w:eastAsia="cs-CZ"/>
              </w:rPr>
              <w:t>acutiflora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Overdam</w:t>
            </w:r>
            <w:proofErr w:type="spellEnd"/>
            <w:r w:rsidRPr="00605880">
              <w:rPr>
                <w:rFonts w:ascii="Arial Narrow" w:hAnsi="Arial Narrow" w:cs="Calibri"/>
                <w:i/>
                <w:iCs/>
                <w:color w:val="000000"/>
                <w:lang w:eastAsia="cs-CZ"/>
              </w:rPr>
              <w: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3E51D3F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643CB39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3</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14:paraId="07C2AF6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18</w:t>
            </w:r>
          </w:p>
        </w:tc>
        <w:tc>
          <w:tcPr>
            <w:tcW w:w="726" w:type="dxa"/>
            <w:gridSpan w:val="2"/>
            <w:tcBorders>
              <w:top w:val="single" w:sz="4" w:space="0" w:color="auto"/>
              <w:left w:val="nil"/>
              <w:bottom w:val="single" w:sz="4" w:space="0" w:color="auto"/>
              <w:right w:val="single" w:sz="4" w:space="0" w:color="auto"/>
            </w:tcBorders>
            <w:shd w:val="clear" w:color="auto" w:fill="auto"/>
            <w:vAlign w:val="center"/>
            <w:hideMark/>
          </w:tcPr>
          <w:p w14:paraId="52CFCC72"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28</w:t>
            </w:r>
          </w:p>
        </w:tc>
        <w:tc>
          <w:tcPr>
            <w:tcW w:w="3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E31CF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BD9EFC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CFFE1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0542BB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1E30D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3944CA1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single" w:sz="8" w:space="0" w:color="auto"/>
              <w:bottom w:val="single" w:sz="8" w:space="0" w:color="auto"/>
              <w:right w:val="single" w:sz="4" w:space="0" w:color="auto"/>
            </w:tcBorders>
            <w:shd w:val="clear" w:color="000000" w:fill="FFCC99"/>
            <w:noWrap/>
            <w:vAlign w:val="bottom"/>
            <w:hideMark/>
          </w:tcPr>
          <w:p w14:paraId="1F0A163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8" w:space="0" w:color="auto"/>
              <w:left w:val="nil"/>
              <w:bottom w:val="single" w:sz="8" w:space="0" w:color="auto"/>
              <w:right w:val="single" w:sz="8" w:space="0" w:color="auto"/>
            </w:tcBorders>
            <w:shd w:val="clear" w:color="000000" w:fill="FFCC99"/>
            <w:noWrap/>
            <w:vAlign w:val="bottom"/>
            <w:hideMark/>
          </w:tcPr>
          <w:p w14:paraId="6102525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1D5C6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6D8C0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BA157A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ADB36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3DC9818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120</w:t>
            </w:r>
          </w:p>
        </w:tc>
      </w:tr>
      <w:tr w:rsidR="00605880" w:rsidRPr="00605880" w14:paraId="2832A458"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532B7141"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Calamagrostis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brachytricha</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14:paraId="44A4B70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7E0EA7B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w:t>
            </w:r>
          </w:p>
        </w:tc>
        <w:tc>
          <w:tcPr>
            <w:tcW w:w="571" w:type="dxa"/>
            <w:gridSpan w:val="2"/>
            <w:tcBorders>
              <w:top w:val="nil"/>
              <w:left w:val="nil"/>
              <w:bottom w:val="single" w:sz="4" w:space="0" w:color="auto"/>
              <w:right w:val="single" w:sz="4" w:space="0" w:color="auto"/>
            </w:tcBorders>
            <w:shd w:val="clear" w:color="auto" w:fill="auto"/>
            <w:vAlign w:val="center"/>
            <w:hideMark/>
          </w:tcPr>
          <w:p w14:paraId="1345E4D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9</w:t>
            </w:r>
          </w:p>
        </w:tc>
        <w:tc>
          <w:tcPr>
            <w:tcW w:w="726" w:type="dxa"/>
            <w:gridSpan w:val="2"/>
            <w:tcBorders>
              <w:top w:val="nil"/>
              <w:left w:val="nil"/>
              <w:bottom w:val="single" w:sz="4" w:space="0" w:color="auto"/>
              <w:right w:val="single" w:sz="4" w:space="0" w:color="auto"/>
            </w:tcBorders>
            <w:shd w:val="clear" w:color="auto" w:fill="auto"/>
            <w:vAlign w:val="center"/>
            <w:hideMark/>
          </w:tcPr>
          <w:p w14:paraId="7B68C439"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14</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7D3CC0C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EBC9F1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52FCE2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604B31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D575C0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nil"/>
            </w:tcBorders>
            <w:shd w:val="clear" w:color="auto" w:fill="auto"/>
            <w:noWrap/>
            <w:vAlign w:val="bottom"/>
            <w:hideMark/>
          </w:tcPr>
          <w:p w14:paraId="6B72A79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single" w:sz="8" w:space="0" w:color="auto"/>
              <w:bottom w:val="single" w:sz="8" w:space="0" w:color="auto"/>
              <w:right w:val="single" w:sz="4" w:space="0" w:color="auto"/>
            </w:tcBorders>
            <w:shd w:val="clear" w:color="000000" w:fill="FFCC99"/>
            <w:noWrap/>
            <w:vAlign w:val="bottom"/>
            <w:hideMark/>
          </w:tcPr>
          <w:p w14:paraId="2893983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8" w:space="0" w:color="auto"/>
              <w:right w:val="single" w:sz="8" w:space="0" w:color="auto"/>
            </w:tcBorders>
            <w:shd w:val="clear" w:color="000000" w:fill="FFCC99"/>
            <w:noWrap/>
            <w:vAlign w:val="bottom"/>
            <w:hideMark/>
          </w:tcPr>
          <w:p w14:paraId="4143E39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47E7DE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3B1F32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CC9AA8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1FA0FAC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7DC275E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100</w:t>
            </w:r>
          </w:p>
        </w:tc>
      </w:tr>
      <w:tr w:rsidR="00605880" w:rsidRPr="00605880" w14:paraId="3D4DB24E" w14:textId="77777777" w:rsidTr="00605880">
        <w:trPr>
          <w:gridAfter w:val="1"/>
          <w:wAfter w:w="13" w:type="dxa"/>
          <w:trHeight w:val="315"/>
        </w:trPr>
        <w:tc>
          <w:tcPr>
            <w:tcW w:w="2967" w:type="dxa"/>
            <w:tcBorders>
              <w:top w:val="nil"/>
              <w:left w:val="single" w:sz="4" w:space="0" w:color="auto"/>
              <w:bottom w:val="nil"/>
              <w:right w:val="nil"/>
            </w:tcBorders>
            <w:shd w:val="clear" w:color="auto" w:fill="auto"/>
            <w:noWrap/>
            <w:vAlign w:val="center"/>
            <w:hideMark/>
          </w:tcPr>
          <w:p w14:paraId="39D7941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Skupinové</w:t>
            </w:r>
          </w:p>
        </w:tc>
        <w:tc>
          <w:tcPr>
            <w:tcW w:w="840" w:type="dxa"/>
            <w:tcBorders>
              <w:top w:val="nil"/>
              <w:left w:val="nil"/>
              <w:bottom w:val="nil"/>
              <w:right w:val="nil"/>
            </w:tcBorders>
            <w:shd w:val="clear" w:color="auto" w:fill="auto"/>
            <w:noWrap/>
            <w:vAlign w:val="center"/>
            <w:hideMark/>
          </w:tcPr>
          <w:p w14:paraId="1E5830B0" w14:textId="77777777" w:rsidR="00605880" w:rsidRPr="00605880" w:rsidRDefault="00605880" w:rsidP="00605880">
            <w:pPr>
              <w:suppressAutoHyphens w:val="0"/>
              <w:ind w:firstLine="0"/>
              <w:jc w:val="left"/>
              <w:rPr>
                <w:rFonts w:ascii="Arial Narrow" w:hAnsi="Arial Narrow" w:cs="Calibri"/>
                <w:b/>
                <w:bCs/>
                <w:color w:val="000000"/>
                <w:lang w:eastAsia="cs-CZ"/>
              </w:rPr>
            </w:pPr>
          </w:p>
        </w:tc>
        <w:tc>
          <w:tcPr>
            <w:tcW w:w="640" w:type="dxa"/>
            <w:tcBorders>
              <w:top w:val="nil"/>
              <w:left w:val="nil"/>
              <w:bottom w:val="nil"/>
              <w:right w:val="nil"/>
            </w:tcBorders>
            <w:shd w:val="clear" w:color="auto" w:fill="auto"/>
            <w:noWrap/>
            <w:vAlign w:val="center"/>
            <w:hideMark/>
          </w:tcPr>
          <w:p w14:paraId="3850819E"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1" w:type="dxa"/>
            <w:gridSpan w:val="2"/>
            <w:tcBorders>
              <w:top w:val="nil"/>
              <w:left w:val="nil"/>
              <w:bottom w:val="nil"/>
              <w:right w:val="nil"/>
            </w:tcBorders>
            <w:shd w:val="clear" w:color="auto" w:fill="auto"/>
            <w:noWrap/>
            <w:vAlign w:val="center"/>
            <w:hideMark/>
          </w:tcPr>
          <w:p w14:paraId="03894E4A"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726" w:type="dxa"/>
            <w:gridSpan w:val="2"/>
            <w:tcBorders>
              <w:top w:val="nil"/>
              <w:left w:val="nil"/>
              <w:bottom w:val="nil"/>
              <w:right w:val="nil"/>
            </w:tcBorders>
            <w:shd w:val="clear" w:color="auto" w:fill="auto"/>
            <w:noWrap/>
            <w:vAlign w:val="center"/>
            <w:hideMark/>
          </w:tcPr>
          <w:p w14:paraId="458D0FB9"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90" w:type="dxa"/>
            <w:gridSpan w:val="2"/>
            <w:tcBorders>
              <w:top w:val="nil"/>
              <w:left w:val="nil"/>
              <w:bottom w:val="nil"/>
              <w:right w:val="nil"/>
            </w:tcBorders>
            <w:shd w:val="clear" w:color="auto" w:fill="auto"/>
            <w:noWrap/>
            <w:vAlign w:val="center"/>
            <w:hideMark/>
          </w:tcPr>
          <w:p w14:paraId="4FA117CE"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721B0D61"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12DD3063"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4A95FA0A"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76A634AF"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614022B8"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01" w:type="dxa"/>
            <w:gridSpan w:val="2"/>
            <w:tcBorders>
              <w:top w:val="nil"/>
              <w:left w:val="nil"/>
              <w:bottom w:val="nil"/>
              <w:right w:val="nil"/>
            </w:tcBorders>
            <w:shd w:val="clear" w:color="auto" w:fill="auto"/>
            <w:noWrap/>
            <w:vAlign w:val="center"/>
            <w:hideMark/>
          </w:tcPr>
          <w:p w14:paraId="7480E480"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37" w:type="dxa"/>
            <w:gridSpan w:val="2"/>
            <w:tcBorders>
              <w:top w:val="nil"/>
              <w:left w:val="nil"/>
              <w:bottom w:val="nil"/>
              <w:right w:val="nil"/>
            </w:tcBorders>
            <w:shd w:val="clear" w:color="auto" w:fill="auto"/>
            <w:noWrap/>
            <w:vAlign w:val="center"/>
            <w:hideMark/>
          </w:tcPr>
          <w:p w14:paraId="0FCB05C7"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7AA95FC2"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4ECB85B8"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70D5C194"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01" w:type="dxa"/>
            <w:gridSpan w:val="2"/>
            <w:tcBorders>
              <w:top w:val="nil"/>
              <w:left w:val="nil"/>
              <w:bottom w:val="nil"/>
              <w:right w:val="nil"/>
            </w:tcBorders>
            <w:shd w:val="clear" w:color="auto" w:fill="auto"/>
            <w:noWrap/>
            <w:vAlign w:val="center"/>
            <w:hideMark/>
          </w:tcPr>
          <w:p w14:paraId="53702D85"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8" w:type="dxa"/>
            <w:gridSpan w:val="2"/>
            <w:tcBorders>
              <w:top w:val="nil"/>
              <w:left w:val="nil"/>
              <w:bottom w:val="nil"/>
              <w:right w:val="nil"/>
            </w:tcBorders>
            <w:shd w:val="clear" w:color="auto" w:fill="auto"/>
            <w:noWrap/>
            <w:vAlign w:val="center"/>
            <w:hideMark/>
          </w:tcPr>
          <w:p w14:paraId="118F30BE" w14:textId="77777777" w:rsidR="00605880" w:rsidRPr="00605880" w:rsidRDefault="00605880" w:rsidP="00605880">
            <w:pPr>
              <w:suppressAutoHyphens w:val="0"/>
              <w:ind w:firstLine="0"/>
              <w:jc w:val="left"/>
              <w:rPr>
                <w:rFonts w:ascii="Times New Roman" w:hAnsi="Times New Roman" w:cs="Times New Roman"/>
                <w:lang w:eastAsia="cs-CZ"/>
              </w:rPr>
            </w:pPr>
          </w:p>
        </w:tc>
      </w:tr>
      <w:tr w:rsidR="00605880" w:rsidRPr="00605880" w14:paraId="71211ECF" w14:textId="77777777" w:rsidTr="00605880">
        <w:trPr>
          <w:gridAfter w:val="1"/>
          <w:wAfter w:w="13" w:type="dxa"/>
          <w:trHeight w:val="315"/>
        </w:trPr>
        <w:tc>
          <w:tcPr>
            <w:tcW w:w="2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E2689"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xml:space="preserve">Achillea </w:t>
            </w:r>
            <w:proofErr w:type="spellStart"/>
            <w:r w:rsidRPr="00605880">
              <w:rPr>
                <w:rFonts w:ascii="Arial Narrow" w:hAnsi="Arial Narrow" w:cs="Calibri"/>
                <w:i/>
                <w:iCs/>
                <w:color w:val="000000"/>
                <w:lang w:eastAsia="cs-CZ"/>
              </w:rPr>
              <w:t>Clypeolata-Hybr</w:t>
            </w:r>
            <w:proofErr w:type="spellEnd"/>
            <w:r w:rsidRPr="00605880">
              <w:rPr>
                <w:rFonts w:ascii="Arial Narrow" w:hAnsi="Arial Narrow" w:cs="Calibri"/>
                <w:i/>
                <w:iCs/>
                <w:color w:val="000000"/>
                <w:lang w:eastAsia="cs-CZ"/>
              </w:rPr>
              <w:t>.'</w:t>
            </w:r>
            <w:proofErr w:type="spellStart"/>
            <w:r w:rsidRPr="00605880">
              <w:rPr>
                <w:rFonts w:ascii="Arial Narrow" w:hAnsi="Arial Narrow" w:cs="Calibri"/>
                <w:i/>
                <w:iCs/>
                <w:color w:val="000000"/>
                <w:lang w:eastAsia="cs-CZ"/>
              </w:rPr>
              <w:t>Moonshine</w:t>
            </w:r>
            <w:proofErr w:type="spellEnd"/>
            <w:r w:rsidRPr="00605880">
              <w:rPr>
                <w:rFonts w:ascii="Arial Narrow" w:hAnsi="Arial Narrow" w:cs="Calibri"/>
                <w:i/>
                <w:iCs/>
                <w:color w:val="000000"/>
                <w:lang w:eastAsia="cs-CZ"/>
              </w:rPr>
              <w: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61D94B8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6834751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8</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14:paraId="3F7D639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72</w:t>
            </w:r>
          </w:p>
        </w:tc>
        <w:tc>
          <w:tcPr>
            <w:tcW w:w="726" w:type="dxa"/>
            <w:gridSpan w:val="2"/>
            <w:tcBorders>
              <w:top w:val="single" w:sz="4" w:space="0" w:color="auto"/>
              <w:left w:val="nil"/>
              <w:bottom w:val="single" w:sz="4" w:space="0" w:color="auto"/>
              <w:right w:val="single" w:sz="4" w:space="0" w:color="auto"/>
            </w:tcBorders>
            <w:shd w:val="clear" w:color="auto" w:fill="auto"/>
            <w:vAlign w:val="center"/>
            <w:hideMark/>
          </w:tcPr>
          <w:p w14:paraId="4861E547"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114</w:t>
            </w:r>
          </w:p>
        </w:tc>
        <w:tc>
          <w:tcPr>
            <w:tcW w:w="3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EA5BDB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6B148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FF682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4C0D6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16AA920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28B0716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nil"/>
              <w:bottom w:val="single" w:sz="8" w:space="0" w:color="auto"/>
              <w:right w:val="single" w:sz="8" w:space="0" w:color="auto"/>
            </w:tcBorders>
            <w:shd w:val="clear" w:color="000000" w:fill="FFFF00"/>
            <w:noWrap/>
            <w:vAlign w:val="bottom"/>
            <w:hideMark/>
          </w:tcPr>
          <w:p w14:paraId="13FA6C7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4" w:space="0" w:color="auto"/>
              <w:left w:val="nil"/>
              <w:bottom w:val="single" w:sz="4" w:space="0" w:color="auto"/>
              <w:right w:val="single" w:sz="4" w:space="0" w:color="auto"/>
            </w:tcBorders>
            <w:shd w:val="clear" w:color="auto" w:fill="auto"/>
            <w:noWrap/>
            <w:vAlign w:val="bottom"/>
            <w:hideMark/>
          </w:tcPr>
          <w:p w14:paraId="0920872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3FED75D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13CE024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39795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EFDC0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30D832C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w:t>
            </w:r>
          </w:p>
        </w:tc>
      </w:tr>
      <w:tr w:rsidR="00605880" w:rsidRPr="00605880" w14:paraId="2F6DD540"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1EA7EA94"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xml:space="preserve">Aster </w:t>
            </w:r>
            <w:proofErr w:type="spellStart"/>
            <w:r w:rsidRPr="00605880">
              <w:rPr>
                <w:rFonts w:ascii="Arial Narrow" w:hAnsi="Arial Narrow" w:cs="Calibri"/>
                <w:i/>
                <w:iCs/>
                <w:color w:val="000000"/>
                <w:lang w:eastAsia="cs-CZ"/>
              </w:rPr>
              <w:t>novae-angliae</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Purple</w:t>
            </w:r>
            <w:proofErr w:type="spellEnd"/>
            <w:r w:rsidRPr="00605880">
              <w:rPr>
                <w:rFonts w:ascii="Arial Narrow" w:hAnsi="Arial Narrow" w:cs="Calibri"/>
                <w:i/>
                <w:iCs/>
                <w:color w:val="000000"/>
                <w:lang w:eastAsia="cs-CZ"/>
              </w:rPr>
              <w:t xml:space="preserve"> Dome'</w:t>
            </w:r>
          </w:p>
        </w:tc>
        <w:tc>
          <w:tcPr>
            <w:tcW w:w="840" w:type="dxa"/>
            <w:tcBorders>
              <w:top w:val="nil"/>
              <w:left w:val="nil"/>
              <w:bottom w:val="single" w:sz="4" w:space="0" w:color="auto"/>
              <w:right w:val="single" w:sz="4" w:space="0" w:color="auto"/>
            </w:tcBorders>
            <w:shd w:val="clear" w:color="auto" w:fill="auto"/>
            <w:noWrap/>
            <w:vAlign w:val="center"/>
            <w:hideMark/>
          </w:tcPr>
          <w:p w14:paraId="2ADF018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4849DEF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w:t>
            </w:r>
          </w:p>
        </w:tc>
        <w:tc>
          <w:tcPr>
            <w:tcW w:w="571" w:type="dxa"/>
            <w:gridSpan w:val="2"/>
            <w:tcBorders>
              <w:top w:val="nil"/>
              <w:left w:val="nil"/>
              <w:bottom w:val="single" w:sz="4" w:space="0" w:color="auto"/>
              <w:right w:val="single" w:sz="4" w:space="0" w:color="auto"/>
            </w:tcBorders>
            <w:shd w:val="clear" w:color="auto" w:fill="auto"/>
            <w:vAlign w:val="center"/>
            <w:hideMark/>
          </w:tcPr>
          <w:p w14:paraId="54FADA6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54</w:t>
            </w:r>
          </w:p>
        </w:tc>
        <w:tc>
          <w:tcPr>
            <w:tcW w:w="726" w:type="dxa"/>
            <w:gridSpan w:val="2"/>
            <w:tcBorders>
              <w:top w:val="nil"/>
              <w:left w:val="nil"/>
              <w:bottom w:val="single" w:sz="4" w:space="0" w:color="auto"/>
              <w:right w:val="single" w:sz="4" w:space="0" w:color="auto"/>
            </w:tcBorders>
            <w:shd w:val="clear" w:color="auto" w:fill="auto"/>
            <w:vAlign w:val="center"/>
            <w:hideMark/>
          </w:tcPr>
          <w:p w14:paraId="3698ADBB"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85</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1A4DA76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01B739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82ED7B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815D86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91CA4B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AE8CA0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1F9ACFC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4" w:space="0" w:color="auto"/>
              <w:left w:val="single" w:sz="4" w:space="0" w:color="auto"/>
              <w:bottom w:val="nil"/>
              <w:right w:val="nil"/>
            </w:tcBorders>
            <w:shd w:val="clear" w:color="auto" w:fill="auto"/>
            <w:noWrap/>
            <w:vAlign w:val="bottom"/>
            <w:hideMark/>
          </w:tcPr>
          <w:p w14:paraId="1120B97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nil"/>
              <w:right w:val="single" w:sz="4" w:space="0" w:color="auto"/>
            </w:tcBorders>
            <w:shd w:val="clear" w:color="000000" w:fill="FF00FF"/>
            <w:noWrap/>
            <w:vAlign w:val="bottom"/>
            <w:hideMark/>
          </w:tcPr>
          <w:p w14:paraId="2F78C7D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000000" w:fill="FF00FF"/>
            <w:noWrap/>
            <w:vAlign w:val="bottom"/>
            <w:hideMark/>
          </w:tcPr>
          <w:p w14:paraId="4797CF0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5EF5CA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6AC1285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0F36412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70</w:t>
            </w:r>
          </w:p>
        </w:tc>
      </w:tr>
      <w:tr w:rsidR="00605880" w:rsidRPr="00605880" w14:paraId="07995E0B"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239AC38E"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xml:space="preserve">Aster </w:t>
            </w:r>
            <w:proofErr w:type="spellStart"/>
            <w:r w:rsidRPr="00605880">
              <w:rPr>
                <w:rFonts w:ascii="Arial Narrow" w:hAnsi="Arial Narrow" w:cs="Calibri"/>
                <w:i/>
                <w:iCs/>
                <w:color w:val="000000"/>
                <w:lang w:eastAsia="cs-CZ"/>
              </w:rPr>
              <w:t>xfrikartii</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Mönch</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034CE71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384B3D2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w:t>
            </w:r>
          </w:p>
        </w:tc>
        <w:tc>
          <w:tcPr>
            <w:tcW w:w="571" w:type="dxa"/>
            <w:gridSpan w:val="2"/>
            <w:tcBorders>
              <w:top w:val="nil"/>
              <w:left w:val="nil"/>
              <w:bottom w:val="single" w:sz="4" w:space="0" w:color="auto"/>
              <w:right w:val="single" w:sz="4" w:space="0" w:color="auto"/>
            </w:tcBorders>
            <w:shd w:val="clear" w:color="auto" w:fill="auto"/>
            <w:vAlign w:val="center"/>
            <w:hideMark/>
          </w:tcPr>
          <w:p w14:paraId="397586B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54</w:t>
            </w:r>
          </w:p>
        </w:tc>
        <w:tc>
          <w:tcPr>
            <w:tcW w:w="726" w:type="dxa"/>
            <w:gridSpan w:val="2"/>
            <w:tcBorders>
              <w:top w:val="nil"/>
              <w:left w:val="nil"/>
              <w:bottom w:val="single" w:sz="4" w:space="0" w:color="auto"/>
              <w:right w:val="single" w:sz="4" w:space="0" w:color="auto"/>
            </w:tcBorders>
            <w:shd w:val="clear" w:color="auto" w:fill="auto"/>
            <w:vAlign w:val="center"/>
            <w:hideMark/>
          </w:tcPr>
          <w:p w14:paraId="6CBDF5E4"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85</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4E8F1CB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34E9B0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99E855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16DD84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E0F2A2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6D11ED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single" w:sz="4" w:space="0" w:color="auto"/>
              <w:bottom w:val="nil"/>
              <w:right w:val="nil"/>
            </w:tcBorders>
            <w:shd w:val="clear" w:color="auto" w:fill="auto"/>
            <w:noWrap/>
            <w:vAlign w:val="bottom"/>
            <w:hideMark/>
          </w:tcPr>
          <w:p w14:paraId="1F99F86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8" w:space="0" w:color="auto"/>
              <w:left w:val="single" w:sz="8" w:space="0" w:color="auto"/>
              <w:bottom w:val="single" w:sz="8" w:space="0" w:color="auto"/>
              <w:right w:val="single" w:sz="4" w:space="0" w:color="auto"/>
            </w:tcBorders>
            <w:shd w:val="clear" w:color="000000" w:fill="9999FF"/>
            <w:noWrap/>
            <w:vAlign w:val="bottom"/>
            <w:hideMark/>
          </w:tcPr>
          <w:p w14:paraId="70DC35E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000000" w:fill="9999FF"/>
            <w:noWrap/>
            <w:vAlign w:val="bottom"/>
            <w:hideMark/>
          </w:tcPr>
          <w:p w14:paraId="4B0CC39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3B9896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FD8D15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7BE3D4C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6E672F9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75/90</w:t>
            </w:r>
          </w:p>
        </w:tc>
      </w:tr>
      <w:tr w:rsidR="00605880" w:rsidRPr="00605880" w14:paraId="6826162F"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21B989AA"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Calamintha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nepeta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Triumphator</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65E3050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5145390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8</w:t>
            </w:r>
          </w:p>
        </w:tc>
        <w:tc>
          <w:tcPr>
            <w:tcW w:w="571" w:type="dxa"/>
            <w:gridSpan w:val="2"/>
            <w:tcBorders>
              <w:top w:val="nil"/>
              <w:left w:val="nil"/>
              <w:bottom w:val="single" w:sz="4" w:space="0" w:color="auto"/>
              <w:right w:val="single" w:sz="4" w:space="0" w:color="auto"/>
            </w:tcBorders>
            <w:shd w:val="clear" w:color="auto" w:fill="auto"/>
            <w:vAlign w:val="center"/>
            <w:hideMark/>
          </w:tcPr>
          <w:p w14:paraId="67A8DC8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72</w:t>
            </w:r>
          </w:p>
        </w:tc>
        <w:tc>
          <w:tcPr>
            <w:tcW w:w="726" w:type="dxa"/>
            <w:gridSpan w:val="2"/>
            <w:tcBorders>
              <w:top w:val="nil"/>
              <w:left w:val="nil"/>
              <w:bottom w:val="single" w:sz="4" w:space="0" w:color="auto"/>
              <w:right w:val="single" w:sz="4" w:space="0" w:color="auto"/>
            </w:tcBorders>
            <w:shd w:val="clear" w:color="auto" w:fill="auto"/>
            <w:vAlign w:val="center"/>
            <w:hideMark/>
          </w:tcPr>
          <w:p w14:paraId="542179AA"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114</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23455F4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765E01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A51D6D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0AD1C0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C190B6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nil"/>
              <w:right w:val="nil"/>
            </w:tcBorders>
            <w:shd w:val="clear" w:color="auto" w:fill="auto"/>
            <w:noWrap/>
            <w:vAlign w:val="bottom"/>
            <w:hideMark/>
          </w:tcPr>
          <w:p w14:paraId="47D7B74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single" w:sz="8" w:space="0" w:color="auto"/>
              <w:bottom w:val="single" w:sz="8" w:space="0" w:color="auto"/>
              <w:right w:val="nil"/>
            </w:tcBorders>
            <w:shd w:val="clear" w:color="auto" w:fill="auto"/>
            <w:noWrap/>
            <w:vAlign w:val="bottom"/>
            <w:hideMark/>
          </w:tcPr>
          <w:p w14:paraId="399FDDF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8" w:space="0" w:color="auto"/>
              <w:right w:val="single" w:sz="8" w:space="0" w:color="auto"/>
            </w:tcBorders>
            <w:shd w:val="clear" w:color="auto" w:fill="auto"/>
            <w:noWrap/>
            <w:vAlign w:val="bottom"/>
            <w:hideMark/>
          </w:tcPr>
          <w:p w14:paraId="451404A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nil"/>
              <w:right w:val="single" w:sz="4" w:space="0" w:color="auto"/>
            </w:tcBorders>
            <w:shd w:val="clear" w:color="auto" w:fill="auto"/>
            <w:noWrap/>
            <w:vAlign w:val="bottom"/>
            <w:hideMark/>
          </w:tcPr>
          <w:p w14:paraId="2C03816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D87A36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7795A57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42F91B9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69A488E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w:t>
            </w:r>
          </w:p>
        </w:tc>
      </w:tr>
      <w:tr w:rsidR="00605880" w:rsidRPr="00605880" w14:paraId="3F22CF3F"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182DEF5B"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Echinacea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purpurea</w:t>
            </w:r>
            <w:proofErr w:type="spellEnd"/>
            <w:r w:rsidRPr="00605880">
              <w:rPr>
                <w:rFonts w:ascii="Arial Narrow" w:hAnsi="Arial Narrow" w:cs="Calibri"/>
                <w:i/>
                <w:iCs/>
                <w:color w:val="000000"/>
                <w:lang w:eastAsia="cs-CZ"/>
              </w:rPr>
              <w:t xml:space="preserve"> 'Alba'</w:t>
            </w:r>
          </w:p>
        </w:tc>
        <w:tc>
          <w:tcPr>
            <w:tcW w:w="840" w:type="dxa"/>
            <w:tcBorders>
              <w:top w:val="nil"/>
              <w:left w:val="nil"/>
              <w:bottom w:val="single" w:sz="4" w:space="0" w:color="auto"/>
              <w:right w:val="single" w:sz="4" w:space="0" w:color="auto"/>
            </w:tcBorders>
            <w:shd w:val="clear" w:color="auto" w:fill="auto"/>
            <w:noWrap/>
            <w:vAlign w:val="center"/>
            <w:hideMark/>
          </w:tcPr>
          <w:p w14:paraId="3544273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12A1227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7</w:t>
            </w:r>
          </w:p>
        </w:tc>
        <w:tc>
          <w:tcPr>
            <w:tcW w:w="571" w:type="dxa"/>
            <w:gridSpan w:val="2"/>
            <w:tcBorders>
              <w:top w:val="nil"/>
              <w:left w:val="nil"/>
              <w:bottom w:val="single" w:sz="4" w:space="0" w:color="auto"/>
              <w:right w:val="single" w:sz="4" w:space="0" w:color="auto"/>
            </w:tcBorders>
            <w:shd w:val="clear" w:color="auto" w:fill="auto"/>
            <w:vAlign w:val="center"/>
            <w:hideMark/>
          </w:tcPr>
          <w:p w14:paraId="4AB37BD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63</w:t>
            </w:r>
          </w:p>
        </w:tc>
        <w:tc>
          <w:tcPr>
            <w:tcW w:w="726" w:type="dxa"/>
            <w:gridSpan w:val="2"/>
            <w:tcBorders>
              <w:top w:val="nil"/>
              <w:left w:val="nil"/>
              <w:bottom w:val="single" w:sz="4" w:space="0" w:color="auto"/>
              <w:right w:val="single" w:sz="4" w:space="0" w:color="auto"/>
            </w:tcBorders>
            <w:shd w:val="clear" w:color="auto" w:fill="auto"/>
            <w:vAlign w:val="center"/>
            <w:hideMark/>
          </w:tcPr>
          <w:p w14:paraId="62A25CFD"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100</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09D6421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7BB2EAB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9E421D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FF2EC2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55B679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A2059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single" w:sz="4" w:space="0" w:color="auto"/>
              <w:bottom w:val="single" w:sz="4" w:space="0" w:color="auto"/>
              <w:right w:val="nil"/>
            </w:tcBorders>
            <w:shd w:val="clear" w:color="auto" w:fill="auto"/>
            <w:noWrap/>
            <w:vAlign w:val="bottom"/>
            <w:hideMark/>
          </w:tcPr>
          <w:p w14:paraId="48BE383E"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337" w:type="dxa"/>
            <w:gridSpan w:val="2"/>
            <w:tcBorders>
              <w:top w:val="nil"/>
              <w:left w:val="single" w:sz="8" w:space="0" w:color="auto"/>
              <w:bottom w:val="single" w:sz="8" w:space="0" w:color="auto"/>
              <w:right w:val="nil"/>
            </w:tcBorders>
            <w:shd w:val="clear" w:color="auto" w:fill="auto"/>
            <w:noWrap/>
            <w:vAlign w:val="bottom"/>
            <w:hideMark/>
          </w:tcPr>
          <w:p w14:paraId="4480850E" w14:textId="77777777" w:rsidR="00605880" w:rsidRPr="00124C2C" w:rsidRDefault="00605880" w:rsidP="00605880">
            <w:pPr>
              <w:suppressAutoHyphens w:val="0"/>
              <w:ind w:firstLine="0"/>
              <w:jc w:val="center"/>
              <w:rPr>
                <w:rFonts w:ascii="Arial Narrow" w:hAnsi="Arial Narrow" w:cs="Calibri"/>
                <w:color w:val="000000"/>
                <w:highlight w:val="lightGray"/>
                <w:lang w:eastAsia="cs-CZ"/>
              </w:rPr>
            </w:pPr>
            <w:r w:rsidRPr="00124C2C">
              <w:rPr>
                <w:rFonts w:ascii="Arial Narrow" w:hAnsi="Arial Narrow" w:cs="Calibri"/>
                <w:color w:val="000000"/>
                <w:highlight w:val="lightGray"/>
                <w:lang w:eastAsia="cs-CZ"/>
              </w:rPr>
              <w:t> </w:t>
            </w:r>
          </w:p>
        </w:tc>
        <w:tc>
          <w:tcPr>
            <w:tcW w:w="280" w:type="dxa"/>
            <w:gridSpan w:val="2"/>
            <w:tcBorders>
              <w:top w:val="single" w:sz="8" w:space="0" w:color="auto"/>
              <w:left w:val="nil"/>
              <w:bottom w:val="single" w:sz="8" w:space="0" w:color="auto"/>
              <w:right w:val="single" w:sz="8" w:space="0" w:color="auto"/>
            </w:tcBorders>
            <w:shd w:val="clear" w:color="auto" w:fill="auto"/>
            <w:noWrap/>
            <w:vAlign w:val="bottom"/>
            <w:hideMark/>
          </w:tcPr>
          <w:p w14:paraId="117D3E75" w14:textId="77777777" w:rsidR="00605880" w:rsidRPr="00124C2C" w:rsidRDefault="00605880" w:rsidP="00605880">
            <w:pPr>
              <w:suppressAutoHyphens w:val="0"/>
              <w:ind w:firstLine="0"/>
              <w:jc w:val="center"/>
              <w:rPr>
                <w:rFonts w:ascii="Arial Narrow" w:hAnsi="Arial Narrow" w:cs="Calibri"/>
                <w:color w:val="000000"/>
                <w:highlight w:val="lightGray"/>
                <w:lang w:eastAsia="cs-CZ"/>
              </w:rPr>
            </w:pPr>
            <w:r w:rsidRPr="00124C2C">
              <w:rPr>
                <w:rFonts w:ascii="Arial Narrow" w:hAnsi="Arial Narrow" w:cs="Calibri"/>
                <w:color w:val="000000"/>
                <w:highlight w:val="lightGray"/>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CD1D63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913A8E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3244D86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162FB44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60/80</w:t>
            </w:r>
          </w:p>
        </w:tc>
      </w:tr>
      <w:tr w:rsidR="00605880" w:rsidRPr="00605880" w14:paraId="35098D13"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35756F1E"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Papaver</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orientale</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Arvide</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7534937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7D09ED3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w:t>
            </w:r>
          </w:p>
        </w:tc>
        <w:tc>
          <w:tcPr>
            <w:tcW w:w="571" w:type="dxa"/>
            <w:gridSpan w:val="2"/>
            <w:tcBorders>
              <w:top w:val="nil"/>
              <w:left w:val="nil"/>
              <w:bottom w:val="single" w:sz="4" w:space="0" w:color="auto"/>
              <w:right w:val="single" w:sz="4" w:space="0" w:color="auto"/>
            </w:tcBorders>
            <w:shd w:val="clear" w:color="auto" w:fill="auto"/>
            <w:vAlign w:val="center"/>
            <w:hideMark/>
          </w:tcPr>
          <w:p w14:paraId="00DEE8D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45</w:t>
            </w:r>
          </w:p>
        </w:tc>
        <w:tc>
          <w:tcPr>
            <w:tcW w:w="726" w:type="dxa"/>
            <w:gridSpan w:val="2"/>
            <w:tcBorders>
              <w:top w:val="nil"/>
              <w:left w:val="nil"/>
              <w:bottom w:val="single" w:sz="4" w:space="0" w:color="auto"/>
              <w:right w:val="single" w:sz="4" w:space="0" w:color="auto"/>
            </w:tcBorders>
            <w:shd w:val="clear" w:color="auto" w:fill="auto"/>
            <w:vAlign w:val="center"/>
            <w:hideMark/>
          </w:tcPr>
          <w:p w14:paraId="02977C6A"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71</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088CAF1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826271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AB64FC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F1E7AE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nil"/>
              <w:right w:val="nil"/>
            </w:tcBorders>
            <w:shd w:val="clear" w:color="auto" w:fill="auto"/>
            <w:noWrap/>
            <w:vAlign w:val="bottom"/>
            <w:hideMark/>
          </w:tcPr>
          <w:p w14:paraId="1F5DB6F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8" w:space="0" w:color="auto"/>
              <w:bottom w:val="single" w:sz="8" w:space="0" w:color="auto"/>
              <w:right w:val="single" w:sz="4" w:space="0" w:color="auto"/>
            </w:tcBorders>
            <w:shd w:val="clear" w:color="000000" w:fill="FF0000"/>
            <w:noWrap/>
            <w:vAlign w:val="bottom"/>
            <w:hideMark/>
          </w:tcPr>
          <w:p w14:paraId="6940699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8" w:space="0" w:color="auto"/>
              <w:right w:val="nil"/>
            </w:tcBorders>
            <w:shd w:val="clear" w:color="000000" w:fill="FF0000"/>
            <w:noWrap/>
            <w:vAlign w:val="bottom"/>
            <w:hideMark/>
          </w:tcPr>
          <w:p w14:paraId="67205DA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B5197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19FEA7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EF29C1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C5AF56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38860C9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099F082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50/80</w:t>
            </w:r>
          </w:p>
        </w:tc>
      </w:tr>
      <w:tr w:rsidR="00605880" w:rsidRPr="00605880" w14:paraId="210ACE38"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4A75ECDD"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Salvia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nemorosa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Mainacht</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290CC7C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6A581F6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w:t>
            </w:r>
          </w:p>
        </w:tc>
        <w:tc>
          <w:tcPr>
            <w:tcW w:w="571" w:type="dxa"/>
            <w:gridSpan w:val="2"/>
            <w:tcBorders>
              <w:top w:val="nil"/>
              <w:left w:val="nil"/>
              <w:bottom w:val="single" w:sz="4" w:space="0" w:color="auto"/>
              <w:right w:val="single" w:sz="4" w:space="0" w:color="auto"/>
            </w:tcBorders>
            <w:shd w:val="clear" w:color="auto" w:fill="auto"/>
            <w:vAlign w:val="center"/>
            <w:hideMark/>
          </w:tcPr>
          <w:p w14:paraId="51B9F95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90</w:t>
            </w:r>
          </w:p>
        </w:tc>
        <w:tc>
          <w:tcPr>
            <w:tcW w:w="726" w:type="dxa"/>
            <w:gridSpan w:val="2"/>
            <w:tcBorders>
              <w:top w:val="nil"/>
              <w:left w:val="nil"/>
              <w:bottom w:val="single" w:sz="4" w:space="0" w:color="auto"/>
              <w:right w:val="single" w:sz="4" w:space="0" w:color="auto"/>
            </w:tcBorders>
            <w:shd w:val="clear" w:color="auto" w:fill="auto"/>
            <w:vAlign w:val="center"/>
            <w:hideMark/>
          </w:tcPr>
          <w:p w14:paraId="669FD559"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142</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1CC8A78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8CEB01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C4747D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259BCDE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9999FF"/>
            <w:noWrap/>
            <w:vAlign w:val="bottom"/>
            <w:hideMark/>
          </w:tcPr>
          <w:p w14:paraId="65363B9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8" w:space="0" w:color="auto"/>
              <w:right w:val="single" w:sz="4" w:space="0" w:color="auto"/>
            </w:tcBorders>
            <w:shd w:val="clear" w:color="000000" w:fill="9999FF"/>
            <w:noWrap/>
            <w:vAlign w:val="bottom"/>
            <w:hideMark/>
          </w:tcPr>
          <w:p w14:paraId="6C988CD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8" w:space="0" w:color="auto"/>
              <w:right w:val="single" w:sz="4" w:space="0" w:color="auto"/>
            </w:tcBorders>
            <w:shd w:val="clear" w:color="000000" w:fill="9999FF"/>
            <w:noWrap/>
            <w:vAlign w:val="bottom"/>
            <w:hideMark/>
          </w:tcPr>
          <w:p w14:paraId="3360A39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8" w:space="0" w:color="auto"/>
              <w:right w:val="single" w:sz="8" w:space="0" w:color="auto"/>
            </w:tcBorders>
            <w:shd w:val="clear" w:color="000000" w:fill="9999FF"/>
            <w:noWrap/>
            <w:vAlign w:val="bottom"/>
            <w:hideMark/>
          </w:tcPr>
          <w:p w14:paraId="1D6FF52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B1D90B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845C6B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7E585F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1B52328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3B68081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w:t>
            </w:r>
          </w:p>
        </w:tc>
      </w:tr>
      <w:tr w:rsidR="00605880" w:rsidRPr="00605880" w14:paraId="64F433D3"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369603D9"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Salvia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officinalis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Purpurascens</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341E7CF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10ABEC9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w:t>
            </w:r>
          </w:p>
        </w:tc>
        <w:tc>
          <w:tcPr>
            <w:tcW w:w="571" w:type="dxa"/>
            <w:gridSpan w:val="2"/>
            <w:tcBorders>
              <w:top w:val="nil"/>
              <w:left w:val="nil"/>
              <w:bottom w:val="single" w:sz="4" w:space="0" w:color="auto"/>
              <w:right w:val="single" w:sz="4" w:space="0" w:color="auto"/>
            </w:tcBorders>
            <w:shd w:val="clear" w:color="auto" w:fill="auto"/>
            <w:vAlign w:val="center"/>
            <w:hideMark/>
          </w:tcPr>
          <w:p w14:paraId="2EA10C5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45</w:t>
            </w:r>
          </w:p>
        </w:tc>
        <w:tc>
          <w:tcPr>
            <w:tcW w:w="726" w:type="dxa"/>
            <w:gridSpan w:val="2"/>
            <w:tcBorders>
              <w:top w:val="nil"/>
              <w:left w:val="nil"/>
              <w:bottom w:val="single" w:sz="4" w:space="0" w:color="auto"/>
              <w:right w:val="single" w:sz="4" w:space="0" w:color="auto"/>
            </w:tcBorders>
            <w:shd w:val="clear" w:color="auto" w:fill="auto"/>
            <w:vAlign w:val="center"/>
            <w:hideMark/>
          </w:tcPr>
          <w:p w14:paraId="73624BA0"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71</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1CFC2EE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1A08F2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7A1150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B06E0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nil"/>
            </w:tcBorders>
            <w:shd w:val="clear" w:color="auto" w:fill="auto"/>
            <w:noWrap/>
            <w:vAlign w:val="bottom"/>
            <w:hideMark/>
          </w:tcPr>
          <w:p w14:paraId="607AF7F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8" w:space="0" w:color="auto"/>
              <w:bottom w:val="single" w:sz="8" w:space="0" w:color="auto"/>
              <w:right w:val="single" w:sz="4" w:space="0" w:color="auto"/>
            </w:tcBorders>
            <w:shd w:val="clear" w:color="000000" w:fill="9999FF"/>
            <w:noWrap/>
            <w:vAlign w:val="bottom"/>
            <w:hideMark/>
          </w:tcPr>
          <w:p w14:paraId="688863C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8" w:space="0" w:color="auto"/>
              <w:right w:val="single" w:sz="4" w:space="0" w:color="auto"/>
            </w:tcBorders>
            <w:shd w:val="clear" w:color="000000" w:fill="9999FF"/>
            <w:noWrap/>
            <w:vAlign w:val="bottom"/>
            <w:hideMark/>
          </w:tcPr>
          <w:p w14:paraId="53688BF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8" w:space="0" w:color="auto"/>
              <w:right w:val="single" w:sz="8" w:space="0" w:color="auto"/>
            </w:tcBorders>
            <w:shd w:val="clear" w:color="000000" w:fill="9999FF"/>
            <w:noWrap/>
            <w:vAlign w:val="bottom"/>
            <w:hideMark/>
          </w:tcPr>
          <w:p w14:paraId="6CCEE8F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8CCEC5A"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8942C9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7780366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0CB5316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1E34A6E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w:t>
            </w:r>
          </w:p>
        </w:tc>
      </w:tr>
      <w:tr w:rsidR="00605880" w:rsidRPr="00605880" w14:paraId="64ED697F" w14:textId="77777777" w:rsidTr="00605880">
        <w:trPr>
          <w:gridAfter w:val="1"/>
          <w:wAfter w:w="13" w:type="dxa"/>
          <w:trHeight w:val="315"/>
        </w:trPr>
        <w:tc>
          <w:tcPr>
            <w:tcW w:w="2967" w:type="dxa"/>
            <w:tcBorders>
              <w:top w:val="nil"/>
              <w:left w:val="single" w:sz="4" w:space="0" w:color="auto"/>
              <w:bottom w:val="nil"/>
              <w:right w:val="nil"/>
            </w:tcBorders>
            <w:shd w:val="clear" w:color="auto" w:fill="auto"/>
            <w:noWrap/>
            <w:vAlign w:val="center"/>
            <w:hideMark/>
          </w:tcPr>
          <w:p w14:paraId="0775172C" w14:textId="77777777" w:rsidR="00605880" w:rsidRPr="00605880" w:rsidRDefault="00605880" w:rsidP="00605880">
            <w:pPr>
              <w:suppressAutoHyphens w:val="0"/>
              <w:ind w:firstLine="0"/>
              <w:jc w:val="left"/>
              <w:rPr>
                <w:rFonts w:ascii="Arial Narrow" w:hAnsi="Arial Narrow" w:cs="Calibri"/>
                <w:b/>
                <w:bCs/>
                <w:color w:val="000000"/>
                <w:lang w:eastAsia="cs-CZ"/>
              </w:rPr>
            </w:pPr>
            <w:proofErr w:type="spellStart"/>
            <w:r w:rsidRPr="00605880">
              <w:rPr>
                <w:rFonts w:ascii="Arial Narrow" w:hAnsi="Arial Narrow" w:cs="Calibri"/>
                <w:b/>
                <w:bCs/>
                <w:color w:val="000000"/>
                <w:lang w:eastAsia="cs-CZ"/>
              </w:rPr>
              <w:t>Půdopokryvné</w:t>
            </w:r>
            <w:proofErr w:type="spellEnd"/>
            <w:r w:rsidRPr="00605880">
              <w:rPr>
                <w:rFonts w:ascii="Arial Narrow" w:hAnsi="Arial Narrow" w:cs="Calibri"/>
                <w:color w:val="000000"/>
                <w:lang w:eastAsia="cs-CZ"/>
              </w:rPr>
              <w:t> </w:t>
            </w:r>
          </w:p>
        </w:tc>
        <w:tc>
          <w:tcPr>
            <w:tcW w:w="840" w:type="dxa"/>
            <w:tcBorders>
              <w:top w:val="nil"/>
              <w:left w:val="nil"/>
              <w:bottom w:val="nil"/>
              <w:right w:val="nil"/>
            </w:tcBorders>
            <w:shd w:val="clear" w:color="auto" w:fill="auto"/>
            <w:noWrap/>
            <w:vAlign w:val="center"/>
            <w:hideMark/>
          </w:tcPr>
          <w:p w14:paraId="3206AD94" w14:textId="77777777" w:rsidR="00605880" w:rsidRPr="00605880" w:rsidRDefault="00605880" w:rsidP="00605880">
            <w:pPr>
              <w:suppressAutoHyphens w:val="0"/>
              <w:ind w:firstLine="0"/>
              <w:jc w:val="left"/>
              <w:rPr>
                <w:rFonts w:ascii="Arial Narrow" w:hAnsi="Arial Narrow" w:cs="Calibri"/>
                <w:b/>
                <w:bCs/>
                <w:color w:val="000000"/>
                <w:lang w:eastAsia="cs-CZ"/>
              </w:rPr>
            </w:pPr>
          </w:p>
        </w:tc>
        <w:tc>
          <w:tcPr>
            <w:tcW w:w="640" w:type="dxa"/>
            <w:tcBorders>
              <w:top w:val="nil"/>
              <w:left w:val="nil"/>
              <w:bottom w:val="nil"/>
              <w:right w:val="nil"/>
            </w:tcBorders>
            <w:shd w:val="clear" w:color="auto" w:fill="auto"/>
            <w:noWrap/>
            <w:vAlign w:val="center"/>
            <w:hideMark/>
          </w:tcPr>
          <w:p w14:paraId="453DE241"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1" w:type="dxa"/>
            <w:gridSpan w:val="2"/>
            <w:tcBorders>
              <w:top w:val="nil"/>
              <w:left w:val="nil"/>
              <w:bottom w:val="nil"/>
              <w:right w:val="nil"/>
            </w:tcBorders>
            <w:shd w:val="clear" w:color="auto" w:fill="auto"/>
            <w:noWrap/>
            <w:vAlign w:val="center"/>
            <w:hideMark/>
          </w:tcPr>
          <w:p w14:paraId="721DA922"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726" w:type="dxa"/>
            <w:gridSpan w:val="2"/>
            <w:tcBorders>
              <w:top w:val="nil"/>
              <w:left w:val="nil"/>
              <w:bottom w:val="nil"/>
              <w:right w:val="nil"/>
            </w:tcBorders>
            <w:shd w:val="clear" w:color="auto" w:fill="auto"/>
            <w:noWrap/>
            <w:vAlign w:val="center"/>
            <w:hideMark/>
          </w:tcPr>
          <w:p w14:paraId="76EE6F2A"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90" w:type="dxa"/>
            <w:gridSpan w:val="2"/>
            <w:tcBorders>
              <w:top w:val="nil"/>
              <w:left w:val="nil"/>
              <w:bottom w:val="nil"/>
              <w:right w:val="nil"/>
            </w:tcBorders>
            <w:shd w:val="clear" w:color="auto" w:fill="auto"/>
            <w:noWrap/>
            <w:vAlign w:val="center"/>
            <w:hideMark/>
          </w:tcPr>
          <w:p w14:paraId="342B9B2A"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07EC6C4F"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1403C235"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6F3E24DF"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3E197300"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715DA7BB"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01" w:type="dxa"/>
            <w:gridSpan w:val="2"/>
            <w:tcBorders>
              <w:top w:val="nil"/>
              <w:left w:val="nil"/>
              <w:bottom w:val="nil"/>
              <w:right w:val="nil"/>
            </w:tcBorders>
            <w:shd w:val="clear" w:color="auto" w:fill="auto"/>
            <w:noWrap/>
            <w:vAlign w:val="center"/>
            <w:hideMark/>
          </w:tcPr>
          <w:p w14:paraId="30F89DE1"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37" w:type="dxa"/>
            <w:gridSpan w:val="2"/>
            <w:tcBorders>
              <w:top w:val="nil"/>
              <w:left w:val="nil"/>
              <w:bottom w:val="nil"/>
              <w:right w:val="nil"/>
            </w:tcBorders>
            <w:shd w:val="clear" w:color="auto" w:fill="auto"/>
            <w:noWrap/>
            <w:vAlign w:val="center"/>
            <w:hideMark/>
          </w:tcPr>
          <w:p w14:paraId="4CCD9EC6"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0750EA33"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463558F4"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07A26BD9"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01" w:type="dxa"/>
            <w:gridSpan w:val="2"/>
            <w:tcBorders>
              <w:top w:val="nil"/>
              <w:left w:val="nil"/>
              <w:bottom w:val="nil"/>
              <w:right w:val="nil"/>
            </w:tcBorders>
            <w:shd w:val="clear" w:color="auto" w:fill="auto"/>
            <w:noWrap/>
            <w:vAlign w:val="center"/>
            <w:hideMark/>
          </w:tcPr>
          <w:p w14:paraId="7D102A30"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8" w:type="dxa"/>
            <w:gridSpan w:val="2"/>
            <w:tcBorders>
              <w:top w:val="nil"/>
              <w:left w:val="nil"/>
              <w:bottom w:val="nil"/>
              <w:right w:val="nil"/>
            </w:tcBorders>
            <w:shd w:val="clear" w:color="auto" w:fill="auto"/>
            <w:noWrap/>
            <w:vAlign w:val="center"/>
            <w:hideMark/>
          </w:tcPr>
          <w:p w14:paraId="702F62C7" w14:textId="77777777" w:rsidR="00605880" w:rsidRPr="00605880" w:rsidRDefault="00605880" w:rsidP="00605880">
            <w:pPr>
              <w:suppressAutoHyphens w:val="0"/>
              <w:ind w:firstLine="0"/>
              <w:jc w:val="left"/>
              <w:rPr>
                <w:rFonts w:ascii="Times New Roman" w:hAnsi="Times New Roman" w:cs="Times New Roman"/>
                <w:lang w:eastAsia="cs-CZ"/>
              </w:rPr>
            </w:pPr>
          </w:p>
        </w:tc>
      </w:tr>
      <w:tr w:rsidR="00605880" w:rsidRPr="00605880" w14:paraId="5119034B" w14:textId="77777777" w:rsidTr="00605880">
        <w:trPr>
          <w:gridAfter w:val="1"/>
          <w:wAfter w:w="13" w:type="dxa"/>
          <w:trHeight w:val="315"/>
        </w:trPr>
        <w:tc>
          <w:tcPr>
            <w:tcW w:w="2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51B10"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Anaphalis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triplinervis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Silberregen</w:t>
            </w:r>
            <w:proofErr w:type="spellEnd"/>
            <w:r w:rsidRPr="00605880">
              <w:rPr>
                <w:rFonts w:ascii="Arial Narrow" w:hAnsi="Arial Narrow" w:cs="Calibri"/>
                <w:i/>
                <w:iCs/>
                <w:color w:val="000000"/>
                <w:lang w:eastAsia="cs-CZ"/>
              </w:rPr>
              <w: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101BD3D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169A73D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14:paraId="3E5BBBD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90</w:t>
            </w:r>
          </w:p>
        </w:tc>
        <w:tc>
          <w:tcPr>
            <w:tcW w:w="726" w:type="dxa"/>
            <w:gridSpan w:val="2"/>
            <w:tcBorders>
              <w:top w:val="single" w:sz="4" w:space="0" w:color="auto"/>
              <w:left w:val="nil"/>
              <w:bottom w:val="single" w:sz="4" w:space="0" w:color="auto"/>
              <w:right w:val="single" w:sz="4" w:space="0" w:color="auto"/>
            </w:tcBorders>
            <w:shd w:val="clear" w:color="auto" w:fill="auto"/>
            <w:vAlign w:val="center"/>
            <w:hideMark/>
          </w:tcPr>
          <w:p w14:paraId="604185FC"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142</w:t>
            </w:r>
          </w:p>
        </w:tc>
        <w:tc>
          <w:tcPr>
            <w:tcW w:w="3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CBE09C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8B2E4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7C339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ED3E5C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221AB9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single" w:sz="4" w:space="0" w:color="auto"/>
              <w:right w:val="nil"/>
            </w:tcBorders>
            <w:shd w:val="clear" w:color="000000" w:fill="FFFFFF"/>
            <w:noWrap/>
            <w:vAlign w:val="bottom"/>
            <w:hideMark/>
          </w:tcPr>
          <w:p w14:paraId="10C0026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single" w:sz="8" w:space="0" w:color="auto"/>
              <w:bottom w:val="single" w:sz="8" w:space="0" w:color="auto"/>
              <w:right w:val="nil"/>
            </w:tcBorders>
            <w:shd w:val="clear" w:color="000000" w:fill="FFFFFF"/>
            <w:noWrap/>
            <w:vAlign w:val="bottom"/>
            <w:hideMark/>
          </w:tcPr>
          <w:p w14:paraId="3129787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8" w:space="0" w:color="auto"/>
              <w:left w:val="nil"/>
              <w:bottom w:val="single" w:sz="8" w:space="0" w:color="auto"/>
              <w:right w:val="nil"/>
            </w:tcBorders>
            <w:shd w:val="clear" w:color="000000" w:fill="FFFFFF"/>
            <w:noWrap/>
            <w:vAlign w:val="bottom"/>
            <w:hideMark/>
          </w:tcPr>
          <w:p w14:paraId="1EFE826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auto" w:fill="auto"/>
            <w:noWrap/>
            <w:vAlign w:val="bottom"/>
            <w:hideMark/>
          </w:tcPr>
          <w:p w14:paraId="24DCC2B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425D90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B034AB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85532C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0789EB6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20/30</w:t>
            </w:r>
          </w:p>
        </w:tc>
      </w:tr>
      <w:tr w:rsidR="00605880" w:rsidRPr="00605880" w14:paraId="6F3C95D6"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47A04084"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Sedum</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Herbstfreude</w:t>
            </w:r>
            <w:proofErr w:type="spellEnd"/>
            <w:r w:rsidRPr="00605880">
              <w:rPr>
                <w:rFonts w:ascii="Arial Narrow" w:hAnsi="Arial Narrow" w:cs="Calibri"/>
                <w:i/>
                <w:iCs/>
                <w:color w:val="000000"/>
                <w:lang w:eastAsia="cs-CZ"/>
              </w:rPr>
              <w:t xml:space="preserve">' </w:t>
            </w:r>
          </w:p>
        </w:tc>
        <w:tc>
          <w:tcPr>
            <w:tcW w:w="840" w:type="dxa"/>
            <w:tcBorders>
              <w:top w:val="nil"/>
              <w:left w:val="nil"/>
              <w:bottom w:val="single" w:sz="4" w:space="0" w:color="auto"/>
              <w:right w:val="single" w:sz="4" w:space="0" w:color="auto"/>
            </w:tcBorders>
            <w:shd w:val="clear" w:color="auto" w:fill="auto"/>
            <w:noWrap/>
            <w:vAlign w:val="center"/>
            <w:hideMark/>
          </w:tcPr>
          <w:p w14:paraId="69D7F3D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1CB2BB4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w:t>
            </w:r>
          </w:p>
        </w:tc>
        <w:tc>
          <w:tcPr>
            <w:tcW w:w="571" w:type="dxa"/>
            <w:gridSpan w:val="2"/>
            <w:tcBorders>
              <w:top w:val="nil"/>
              <w:left w:val="nil"/>
              <w:bottom w:val="single" w:sz="4" w:space="0" w:color="auto"/>
              <w:right w:val="single" w:sz="4" w:space="0" w:color="auto"/>
            </w:tcBorders>
            <w:shd w:val="clear" w:color="auto" w:fill="auto"/>
            <w:vAlign w:val="center"/>
            <w:hideMark/>
          </w:tcPr>
          <w:p w14:paraId="0FC663E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90</w:t>
            </w:r>
          </w:p>
        </w:tc>
        <w:tc>
          <w:tcPr>
            <w:tcW w:w="726" w:type="dxa"/>
            <w:gridSpan w:val="2"/>
            <w:tcBorders>
              <w:top w:val="nil"/>
              <w:left w:val="nil"/>
              <w:bottom w:val="single" w:sz="4" w:space="0" w:color="auto"/>
              <w:right w:val="single" w:sz="4" w:space="0" w:color="auto"/>
            </w:tcBorders>
            <w:shd w:val="clear" w:color="auto" w:fill="auto"/>
            <w:vAlign w:val="center"/>
            <w:hideMark/>
          </w:tcPr>
          <w:p w14:paraId="48F3BD6E"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142</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49B7125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F480E6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A5CEA4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995228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nil"/>
              <w:right w:val="single" w:sz="4" w:space="0" w:color="auto"/>
            </w:tcBorders>
            <w:shd w:val="clear" w:color="auto" w:fill="auto"/>
            <w:noWrap/>
            <w:vAlign w:val="bottom"/>
            <w:hideMark/>
          </w:tcPr>
          <w:p w14:paraId="295A625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0B7C9B6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single" w:sz="4" w:space="0" w:color="auto"/>
              <w:bottom w:val="single" w:sz="4" w:space="0" w:color="auto"/>
              <w:right w:val="nil"/>
            </w:tcBorders>
            <w:shd w:val="clear" w:color="auto" w:fill="auto"/>
            <w:noWrap/>
            <w:vAlign w:val="bottom"/>
            <w:hideMark/>
          </w:tcPr>
          <w:p w14:paraId="4661629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single" w:sz="8" w:space="0" w:color="auto"/>
              <w:bottom w:val="single" w:sz="8" w:space="0" w:color="auto"/>
              <w:right w:val="single" w:sz="4" w:space="0" w:color="auto"/>
            </w:tcBorders>
            <w:shd w:val="clear" w:color="000000" w:fill="FF3399"/>
            <w:noWrap/>
            <w:vAlign w:val="bottom"/>
            <w:hideMark/>
          </w:tcPr>
          <w:p w14:paraId="210FA42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8" w:space="0" w:color="auto"/>
              <w:right w:val="single" w:sz="8" w:space="0" w:color="auto"/>
            </w:tcBorders>
            <w:shd w:val="clear" w:color="000000" w:fill="FF3399"/>
            <w:noWrap/>
            <w:vAlign w:val="bottom"/>
            <w:hideMark/>
          </w:tcPr>
          <w:p w14:paraId="7019449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000000" w:fill="FFFFFF"/>
            <w:noWrap/>
            <w:vAlign w:val="bottom"/>
            <w:hideMark/>
          </w:tcPr>
          <w:p w14:paraId="1468EED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8A0229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525C15A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31B7B23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30/40</w:t>
            </w:r>
          </w:p>
        </w:tc>
      </w:tr>
      <w:tr w:rsidR="00605880" w:rsidRPr="00605880" w14:paraId="292E1351"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024D12E1"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Euphorbia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cyparissias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Fens</w:t>
            </w:r>
            <w:proofErr w:type="spellEnd"/>
            <w:r w:rsidRPr="00605880">
              <w:rPr>
                <w:rFonts w:ascii="Arial Narrow" w:hAnsi="Arial Narrow" w:cs="Calibri"/>
                <w:i/>
                <w:iCs/>
                <w:color w:val="000000"/>
                <w:lang w:eastAsia="cs-CZ"/>
              </w:rPr>
              <w:t xml:space="preserve"> Ruby'</w:t>
            </w:r>
          </w:p>
        </w:tc>
        <w:tc>
          <w:tcPr>
            <w:tcW w:w="840" w:type="dxa"/>
            <w:tcBorders>
              <w:top w:val="nil"/>
              <w:left w:val="nil"/>
              <w:bottom w:val="single" w:sz="4" w:space="0" w:color="auto"/>
              <w:right w:val="single" w:sz="4" w:space="0" w:color="auto"/>
            </w:tcBorders>
            <w:shd w:val="clear" w:color="auto" w:fill="auto"/>
            <w:noWrap/>
            <w:vAlign w:val="center"/>
            <w:hideMark/>
          </w:tcPr>
          <w:p w14:paraId="61D9F70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01E60D8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w:t>
            </w:r>
          </w:p>
        </w:tc>
        <w:tc>
          <w:tcPr>
            <w:tcW w:w="571" w:type="dxa"/>
            <w:gridSpan w:val="2"/>
            <w:tcBorders>
              <w:top w:val="nil"/>
              <w:left w:val="nil"/>
              <w:bottom w:val="single" w:sz="4" w:space="0" w:color="auto"/>
              <w:right w:val="single" w:sz="4" w:space="0" w:color="auto"/>
            </w:tcBorders>
            <w:shd w:val="clear" w:color="auto" w:fill="auto"/>
            <w:vAlign w:val="center"/>
            <w:hideMark/>
          </w:tcPr>
          <w:p w14:paraId="71A2B46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54</w:t>
            </w:r>
          </w:p>
        </w:tc>
        <w:tc>
          <w:tcPr>
            <w:tcW w:w="726" w:type="dxa"/>
            <w:gridSpan w:val="2"/>
            <w:tcBorders>
              <w:top w:val="nil"/>
              <w:left w:val="nil"/>
              <w:bottom w:val="single" w:sz="4" w:space="0" w:color="auto"/>
              <w:right w:val="single" w:sz="4" w:space="0" w:color="auto"/>
            </w:tcBorders>
            <w:shd w:val="clear" w:color="auto" w:fill="auto"/>
            <w:vAlign w:val="center"/>
            <w:hideMark/>
          </w:tcPr>
          <w:p w14:paraId="09F0FAD8"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85</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7CD3E5E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827493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630F10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5E9BE49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nil"/>
              <w:right w:val="nil"/>
            </w:tcBorders>
            <w:shd w:val="clear" w:color="auto" w:fill="auto"/>
            <w:noWrap/>
            <w:vAlign w:val="bottom"/>
            <w:hideMark/>
          </w:tcPr>
          <w:p w14:paraId="1D9DA4DD" w14:textId="77777777" w:rsidR="00605880" w:rsidRPr="00605880" w:rsidRDefault="00605880" w:rsidP="00605880">
            <w:pPr>
              <w:suppressAutoHyphens w:val="0"/>
              <w:ind w:firstLine="0"/>
              <w:jc w:val="center"/>
              <w:rPr>
                <w:rFonts w:ascii="Calibri" w:hAnsi="Calibri" w:cs="Calibri"/>
                <w:color w:val="000000"/>
                <w:sz w:val="22"/>
                <w:szCs w:val="22"/>
                <w:lang w:eastAsia="cs-CZ"/>
              </w:rPr>
            </w:pPr>
            <w:r w:rsidRPr="00605880">
              <w:rPr>
                <w:rFonts w:ascii="Calibri" w:hAnsi="Calibri" w:cs="Calibri"/>
                <w:color w:val="000000"/>
                <w:sz w:val="22"/>
                <w:szCs w:val="22"/>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43CA7F9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nil"/>
              <w:bottom w:val="single" w:sz="8" w:space="0" w:color="auto"/>
              <w:right w:val="single" w:sz="8" w:space="0" w:color="auto"/>
            </w:tcBorders>
            <w:shd w:val="clear" w:color="000000" w:fill="FFFF00"/>
            <w:noWrap/>
            <w:vAlign w:val="bottom"/>
            <w:hideMark/>
          </w:tcPr>
          <w:p w14:paraId="4A8E6EE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single" w:sz="4" w:space="0" w:color="auto"/>
              <w:bottom w:val="nil"/>
              <w:right w:val="single" w:sz="4" w:space="0" w:color="auto"/>
            </w:tcBorders>
            <w:shd w:val="clear" w:color="auto" w:fill="auto"/>
            <w:noWrap/>
            <w:vAlign w:val="bottom"/>
            <w:hideMark/>
          </w:tcPr>
          <w:p w14:paraId="55411E4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nil"/>
              <w:right w:val="single" w:sz="4" w:space="0" w:color="auto"/>
            </w:tcBorders>
            <w:shd w:val="clear" w:color="auto" w:fill="auto"/>
            <w:noWrap/>
            <w:vAlign w:val="bottom"/>
            <w:hideMark/>
          </w:tcPr>
          <w:p w14:paraId="3E32A65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825163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1D1894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5E8B5D9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2391BDE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40</w:t>
            </w:r>
          </w:p>
        </w:tc>
      </w:tr>
      <w:tr w:rsidR="00605880" w:rsidRPr="00605880" w14:paraId="75D42ABB"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67A7D534"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Gypsophila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Repens-Hybr</w:t>
            </w:r>
            <w:proofErr w:type="spellEnd"/>
            <w:r w:rsidRPr="00605880">
              <w:rPr>
                <w:rFonts w:ascii="Arial Narrow" w:hAnsi="Arial Narrow" w:cs="Calibri"/>
                <w:i/>
                <w:iCs/>
                <w:color w:val="000000"/>
                <w:lang w:eastAsia="cs-CZ"/>
              </w:rPr>
              <w:t>.'</w:t>
            </w:r>
            <w:proofErr w:type="spellStart"/>
            <w:r w:rsidRPr="00605880">
              <w:rPr>
                <w:rFonts w:ascii="Arial Narrow" w:hAnsi="Arial Narrow" w:cs="Calibri"/>
                <w:i/>
                <w:iCs/>
                <w:color w:val="000000"/>
                <w:lang w:eastAsia="cs-CZ"/>
              </w:rPr>
              <w:t>Rosenschleier</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2CAB105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single" w:sz="4" w:space="0" w:color="auto"/>
              <w:right w:val="single" w:sz="4" w:space="0" w:color="auto"/>
            </w:tcBorders>
            <w:shd w:val="clear" w:color="auto" w:fill="auto"/>
            <w:vAlign w:val="center"/>
            <w:hideMark/>
          </w:tcPr>
          <w:p w14:paraId="399FD63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w:t>
            </w:r>
          </w:p>
        </w:tc>
        <w:tc>
          <w:tcPr>
            <w:tcW w:w="571" w:type="dxa"/>
            <w:gridSpan w:val="2"/>
            <w:tcBorders>
              <w:top w:val="nil"/>
              <w:left w:val="nil"/>
              <w:bottom w:val="single" w:sz="4" w:space="0" w:color="auto"/>
              <w:right w:val="single" w:sz="4" w:space="0" w:color="auto"/>
            </w:tcBorders>
            <w:shd w:val="clear" w:color="auto" w:fill="auto"/>
            <w:vAlign w:val="center"/>
            <w:hideMark/>
          </w:tcPr>
          <w:p w14:paraId="43EAD82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90</w:t>
            </w:r>
          </w:p>
        </w:tc>
        <w:tc>
          <w:tcPr>
            <w:tcW w:w="726" w:type="dxa"/>
            <w:gridSpan w:val="2"/>
            <w:tcBorders>
              <w:top w:val="nil"/>
              <w:left w:val="nil"/>
              <w:bottom w:val="single" w:sz="4" w:space="0" w:color="auto"/>
              <w:right w:val="single" w:sz="4" w:space="0" w:color="auto"/>
            </w:tcBorders>
            <w:shd w:val="clear" w:color="auto" w:fill="auto"/>
            <w:vAlign w:val="center"/>
            <w:hideMark/>
          </w:tcPr>
          <w:p w14:paraId="2373ED0C"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142</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3159AFC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8B8B3D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0D81D7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nil"/>
            </w:tcBorders>
            <w:shd w:val="clear" w:color="auto" w:fill="auto"/>
            <w:noWrap/>
            <w:vAlign w:val="bottom"/>
            <w:hideMark/>
          </w:tcPr>
          <w:p w14:paraId="3DEE45D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nil"/>
            </w:tcBorders>
            <w:shd w:val="clear" w:color="auto" w:fill="auto"/>
            <w:noWrap/>
            <w:vAlign w:val="bottom"/>
            <w:hideMark/>
          </w:tcPr>
          <w:p w14:paraId="78F99E5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nil"/>
            </w:tcBorders>
            <w:shd w:val="clear" w:color="auto" w:fill="auto"/>
            <w:noWrap/>
            <w:vAlign w:val="bottom"/>
            <w:hideMark/>
          </w:tcPr>
          <w:p w14:paraId="1B3B947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nil"/>
              <w:bottom w:val="single" w:sz="8" w:space="0" w:color="auto"/>
              <w:right w:val="nil"/>
            </w:tcBorders>
            <w:shd w:val="clear" w:color="auto" w:fill="auto"/>
            <w:noWrap/>
            <w:vAlign w:val="bottom"/>
            <w:hideMark/>
          </w:tcPr>
          <w:p w14:paraId="57BC846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8" w:space="0" w:color="auto"/>
              <w:left w:val="nil"/>
              <w:bottom w:val="single" w:sz="8" w:space="0" w:color="auto"/>
              <w:right w:val="nil"/>
            </w:tcBorders>
            <w:shd w:val="clear" w:color="auto" w:fill="auto"/>
            <w:noWrap/>
            <w:vAlign w:val="bottom"/>
            <w:hideMark/>
          </w:tcPr>
          <w:p w14:paraId="7630736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auto" w:fill="auto"/>
            <w:noWrap/>
            <w:vAlign w:val="bottom"/>
            <w:hideMark/>
          </w:tcPr>
          <w:p w14:paraId="3BC9212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E096EB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AE9605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2622894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15F868A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20</w:t>
            </w:r>
          </w:p>
        </w:tc>
      </w:tr>
      <w:tr w:rsidR="00605880" w:rsidRPr="00605880" w14:paraId="4269EF96" w14:textId="77777777" w:rsidTr="00605880">
        <w:trPr>
          <w:gridAfter w:val="1"/>
          <w:wAfter w:w="13" w:type="dxa"/>
          <w:trHeight w:val="315"/>
        </w:trPr>
        <w:tc>
          <w:tcPr>
            <w:tcW w:w="2967" w:type="dxa"/>
            <w:tcBorders>
              <w:top w:val="nil"/>
              <w:left w:val="single" w:sz="4" w:space="0" w:color="auto"/>
              <w:bottom w:val="nil"/>
              <w:right w:val="nil"/>
            </w:tcBorders>
            <w:shd w:val="clear" w:color="auto" w:fill="auto"/>
            <w:noWrap/>
            <w:vAlign w:val="center"/>
            <w:hideMark/>
          </w:tcPr>
          <w:p w14:paraId="6778342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Výplňové</w:t>
            </w:r>
            <w:r w:rsidRPr="00605880">
              <w:rPr>
                <w:rFonts w:ascii="Arial Narrow" w:hAnsi="Arial Narrow" w:cs="Calibri"/>
                <w:color w:val="000000"/>
                <w:lang w:eastAsia="cs-CZ"/>
              </w:rPr>
              <w:t> </w:t>
            </w:r>
          </w:p>
        </w:tc>
        <w:tc>
          <w:tcPr>
            <w:tcW w:w="840" w:type="dxa"/>
            <w:tcBorders>
              <w:top w:val="nil"/>
              <w:left w:val="nil"/>
              <w:bottom w:val="nil"/>
              <w:right w:val="nil"/>
            </w:tcBorders>
            <w:shd w:val="clear" w:color="auto" w:fill="auto"/>
            <w:noWrap/>
            <w:vAlign w:val="center"/>
            <w:hideMark/>
          </w:tcPr>
          <w:p w14:paraId="0974BAEC" w14:textId="77777777" w:rsidR="00605880" w:rsidRPr="00605880" w:rsidRDefault="00605880" w:rsidP="00605880">
            <w:pPr>
              <w:suppressAutoHyphens w:val="0"/>
              <w:ind w:firstLine="0"/>
              <w:jc w:val="left"/>
              <w:rPr>
                <w:rFonts w:ascii="Arial Narrow" w:hAnsi="Arial Narrow" w:cs="Calibri"/>
                <w:b/>
                <w:bCs/>
                <w:color w:val="000000"/>
                <w:lang w:eastAsia="cs-CZ"/>
              </w:rPr>
            </w:pPr>
          </w:p>
        </w:tc>
        <w:tc>
          <w:tcPr>
            <w:tcW w:w="640" w:type="dxa"/>
            <w:tcBorders>
              <w:top w:val="nil"/>
              <w:left w:val="nil"/>
              <w:bottom w:val="nil"/>
              <w:right w:val="nil"/>
            </w:tcBorders>
            <w:shd w:val="clear" w:color="auto" w:fill="auto"/>
            <w:noWrap/>
            <w:vAlign w:val="center"/>
            <w:hideMark/>
          </w:tcPr>
          <w:p w14:paraId="5E33968C"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1" w:type="dxa"/>
            <w:gridSpan w:val="2"/>
            <w:tcBorders>
              <w:top w:val="nil"/>
              <w:left w:val="nil"/>
              <w:bottom w:val="nil"/>
              <w:right w:val="nil"/>
            </w:tcBorders>
            <w:shd w:val="clear" w:color="auto" w:fill="auto"/>
            <w:noWrap/>
            <w:vAlign w:val="center"/>
            <w:hideMark/>
          </w:tcPr>
          <w:p w14:paraId="7C235624"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726" w:type="dxa"/>
            <w:gridSpan w:val="2"/>
            <w:tcBorders>
              <w:top w:val="nil"/>
              <w:left w:val="nil"/>
              <w:bottom w:val="nil"/>
              <w:right w:val="nil"/>
            </w:tcBorders>
            <w:shd w:val="clear" w:color="auto" w:fill="auto"/>
            <w:noWrap/>
            <w:vAlign w:val="center"/>
            <w:hideMark/>
          </w:tcPr>
          <w:p w14:paraId="72ACA8BF"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90" w:type="dxa"/>
            <w:gridSpan w:val="2"/>
            <w:tcBorders>
              <w:top w:val="nil"/>
              <w:left w:val="nil"/>
              <w:bottom w:val="nil"/>
              <w:right w:val="nil"/>
            </w:tcBorders>
            <w:shd w:val="clear" w:color="auto" w:fill="auto"/>
            <w:noWrap/>
            <w:vAlign w:val="center"/>
            <w:hideMark/>
          </w:tcPr>
          <w:p w14:paraId="64D2A963"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00B91A81"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583A6AAE"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541B684F"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3A7D6E80"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7904E922"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01" w:type="dxa"/>
            <w:gridSpan w:val="2"/>
            <w:tcBorders>
              <w:top w:val="nil"/>
              <w:left w:val="nil"/>
              <w:bottom w:val="nil"/>
              <w:right w:val="nil"/>
            </w:tcBorders>
            <w:shd w:val="clear" w:color="auto" w:fill="auto"/>
            <w:noWrap/>
            <w:vAlign w:val="center"/>
            <w:hideMark/>
          </w:tcPr>
          <w:p w14:paraId="4C70A5E0"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37" w:type="dxa"/>
            <w:gridSpan w:val="2"/>
            <w:tcBorders>
              <w:top w:val="nil"/>
              <w:left w:val="nil"/>
              <w:bottom w:val="nil"/>
              <w:right w:val="nil"/>
            </w:tcBorders>
            <w:shd w:val="clear" w:color="auto" w:fill="auto"/>
            <w:noWrap/>
            <w:vAlign w:val="center"/>
            <w:hideMark/>
          </w:tcPr>
          <w:p w14:paraId="18986B34"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2A5561CA"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28954931"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280" w:type="dxa"/>
            <w:gridSpan w:val="2"/>
            <w:tcBorders>
              <w:top w:val="nil"/>
              <w:left w:val="nil"/>
              <w:bottom w:val="nil"/>
              <w:right w:val="nil"/>
            </w:tcBorders>
            <w:shd w:val="clear" w:color="auto" w:fill="auto"/>
            <w:noWrap/>
            <w:vAlign w:val="center"/>
            <w:hideMark/>
          </w:tcPr>
          <w:p w14:paraId="0225A93B"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01" w:type="dxa"/>
            <w:gridSpan w:val="2"/>
            <w:tcBorders>
              <w:top w:val="nil"/>
              <w:left w:val="nil"/>
              <w:bottom w:val="nil"/>
              <w:right w:val="nil"/>
            </w:tcBorders>
            <w:shd w:val="clear" w:color="auto" w:fill="auto"/>
            <w:noWrap/>
            <w:vAlign w:val="center"/>
            <w:hideMark/>
          </w:tcPr>
          <w:p w14:paraId="79D9FA65"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8" w:type="dxa"/>
            <w:gridSpan w:val="2"/>
            <w:tcBorders>
              <w:top w:val="nil"/>
              <w:left w:val="nil"/>
              <w:bottom w:val="nil"/>
              <w:right w:val="nil"/>
            </w:tcBorders>
            <w:shd w:val="clear" w:color="auto" w:fill="auto"/>
            <w:noWrap/>
            <w:vAlign w:val="center"/>
            <w:hideMark/>
          </w:tcPr>
          <w:p w14:paraId="3A67FD37" w14:textId="77777777" w:rsidR="00605880" w:rsidRPr="00605880" w:rsidRDefault="00605880" w:rsidP="00605880">
            <w:pPr>
              <w:suppressAutoHyphens w:val="0"/>
              <w:ind w:firstLine="0"/>
              <w:jc w:val="left"/>
              <w:rPr>
                <w:rFonts w:ascii="Times New Roman" w:hAnsi="Times New Roman" w:cs="Times New Roman"/>
                <w:lang w:eastAsia="cs-CZ"/>
              </w:rPr>
            </w:pPr>
          </w:p>
        </w:tc>
      </w:tr>
      <w:tr w:rsidR="00605880" w:rsidRPr="00605880" w14:paraId="3CE78B2E" w14:textId="77777777" w:rsidTr="00605880">
        <w:trPr>
          <w:gridAfter w:val="1"/>
          <w:wAfter w:w="13" w:type="dxa"/>
          <w:trHeight w:val="315"/>
        </w:trPr>
        <w:tc>
          <w:tcPr>
            <w:tcW w:w="2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927B4"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Linaria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purpurea</w:t>
            </w:r>
            <w:proofErr w:type="spellEnd"/>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611518E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0169412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3</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14:paraId="3DF4D92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27</w:t>
            </w:r>
          </w:p>
        </w:tc>
        <w:tc>
          <w:tcPr>
            <w:tcW w:w="726" w:type="dxa"/>
            <w:gridSpan w:val="2"/>
            <w:tcBorders>
              <w:top w:val="single" w:sz="4" w:space="0" w:color="auto"/>
              <w:left w:val="nil"/>
              <w:bottom w:val="single" w:sz="4" w:space="0" w:color="auto"/>
              <w:right w:val="single" w:sz="4" w:space="0" w:color="auto"/>
            </w:tcBorders>
            <w:shd w:val="clear" w:color="auto" w:fill="auto"/>
            <w:vAlign w:val="center"/>
            <w:hideMark/>
          </w:tcPr>
          <w:p w14:paraId="753B3CD4"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43</w:t>
            </w:r>
          </w:p>
        </w:tc>
        <w:tc>
          <w:tcPr>
            <w:tcW w:w="3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9974E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62653F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706F1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63AED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4E361E0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nil"/>
              <w:right w:val="nil"/>
            </w:tcBorders>
            <w:shd w:val="clear" w:color="auto" w:fill="auto"/>
            <w:noWrap/>
            <w:vAlign w:val="bottom"/>
            <w:hideMark/>
          </w:tcPr>
          <w:p w14:paraId="0D2AE2C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single" w:sz="8" w:space="0" w:color="auto"/>
              <w:bottom w:val="nil"/>
              <w:right w:val="single" w:sz="4" w:space="0" w:color="auto"/>
            </w:tcBorders>
            <w:shd w:val="clear" w:color="000000" w:fill="9966FF"/>
            <w:noWrap/>
            <w:vAlign w:val="bottom"/>
            <w:hideMark/>
          </w:tcPr>
          <w:p w14:paraId="414B169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8" w:space="0" w:color="auto"/>
              <w:left w:val="nil"/>
              <w:bottom w:val="nil"/>
              <w:right w:val="single" w:sz="4" w:space="0" w:color="auto"/>
            </w:tcBorders>
            <w:shd w:val="clear" w:color="000000" w:fill="9966FF"/>
            <w:noWrap/>
            <w:vAlign w:val="bottom"/>
            <w:hideMark/>
          </w:tcPr>
          <w:p w14:paraId="78AF0D2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nil"/>
              <w:right w:val="single" w:sz="4" w:space="0" w:color="auto"/>
            </w:tcBorders>
            <w:shd w:val="clear" w:color="000000" w:fill="9966FF"/>
            <w:noWrap/>
            <w:vAlign w:val="bottom"/>
            <w:hideMark/>
          </w:tcPr>
          <w:p w14:paraId="6E97762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nil"/>
              <w:right w:val="single" w:sz="8" w:space="0" w:color="auto"/>
            </w:tcBorders>
            <w:shd w:val="clear" w:color="000000" w:fill="9966FF"/>
            <w:noWrap/>
            <w:vAlign w:val="bottom"/>
            <w:hideMark/>
          </w:tcPr>
          <w:p w14:paraId="439C241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82228B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8055C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2366E18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60</w:t>
            </w:r>
          </w:p>
        </w:tc>
      </w:tr>
      <w:tr w:rsidR="00605880" w:rsidRPr="00605880" w14:paraId="6E2C9AE0" w14:textId="77777777" w:rsidTr="00605880">
        <w:trPr>
          <w:gridAfter w:val="1"/>
          <w:wAfter w:w="13" w:type="dxa"/>
          <w:trHeight w:val="315"/>
        </w:trPr>
        <w:tc>
          <w:tcPr>
            <w:tcW w:w="2967" w:type="dxa"/>
            <w:tcBorders>
              <w:top w:val="nil"/>
              <w:left w:val="single" w:sz="4" w:space="0" w:color="auto"/>
              <w:bottom w:val="nil"/>
              <w:right w:val="single" w:sz="4" w:space="0" w:color="auto"/>
            </w:tcBorders>
            <w:shd w:val="clear" w:color="auto" w:fill="auto"/>
            <w:noWrap/>
            <w:vAlign w:val="center"/>
            <w:hideMark/>
          </w:tcPr>
          <w:p w14:paraId="19D33CF4"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Centranthus</w:t>
            </w:r>
            <w:proofErr w:type="spellEnd"/>
            <w:r w:rsidRPr="00605880">
              <w:rPr>
                <w:rFonts w:ascii="Arial Narrow" w:hAnsi="Arial Narrow" w:cs="Calibri"/>
                <w:i/>
                <w:iCs/>
                <w:color w:val="000000"/>
                <w:lang w:eastAsia="cs-CZ"/>
              </w:rPr>
              <w:t xml:space="preserve"> ruber '</w:t>
            </w:r>
            <w:proofErr w:type="spellStart"/>
            <w:r w:rsidRPr="00605880">
              <w:rPr>
                <w:rFonts w:ascii="Arial Narrow" w:hAnsi="Arial Narrow" w:cs="Calibri"/>
                <w:i/>
                <w:iCs/>
                <w:color w:val="000000"/>
                <w:lang w:eastAsia="cs-CZ"/>
              </w:rPr>
              <w:t>Coccineus</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57D61CE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K9</w:t>
            </w:r>
          </w:p>
        </w:tc>
        <w:tc>
          <w:tcPr>
            <w:tcW w:w="640" w:type="dxa"/>
            <w:tcBorders>
              <w:top w:val="nil"/>
              <w:left w:val="nil"/>
              <w:bottom w:val="nil"/>
              <w:right w:val="single" w:sz="4" w:space="0" w:color="auto"/>
            </w:tcBorders>
            <w:shd w:val="clear" w:color="auto" w:fill="auto"/>
            <w:vAlign w:val="center"/>
            <w:hideMark/>
          </w:tcPr>
          <w:p w14:paraId="4C20AA7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3</w:t>
            </w:r>
          </w:p>
        </w:tc>
        <w:tc>
          <w:tcPr>
            <w:tcW w:w="571" w:type="dxa"/>
            <w:gridSpan w:val="2"/>
            <w:tcBorders>
              <w:top w:val="nil"/>
              <w:left w:val="nil"/>
              <w:bottom w:val="nil"/>
              <w:right w:val="single" w:sz="4" w:space="0" w:color="auto"/>
            </w:tcBorders>
            <w:shd w:val="clear" w:color="auto" w:fill="auto"/>
            <w:vAlign w:val="center"/>
            <w:hideMark/>
          </w:tcPr>
          <w:p w14:paraId="1C3815B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27</w:t>
            </w:r>
          </w:p>
        </w:tc>
        <w:tc>
          <w:tcPr>
            <w:tcW w:w="726" w:type="dxa"/>
            <w:gridSpan w:val="2"/>
            <w:tcBorders>
              <w:top w:val="nil"/>
              <w:left w:val="nil"/>
              <w:bottom w:val="single" w:sz="4" w:space="0" w:color="auto"/>
              <w:right w:val="single" w:sz="4" w:space="0" w:color="auto"/>
            </w:tcBorders>
            <w:shd w:val="clear" w:color="auto" w:fill="auto"/>
            <w:vAlign w:val="center"/>
            <w:hideMark/>
          </w:tcPr>
          <w:p w14:paraId="2EA68EDC"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43</w:t>
            </w:r>
          </w:p>
        </w:tc>
        <w:tc>
          <w:tcPr>
            <w:tcW w:w="390" w:type="dxa"/>
            <w:gridSpan w:val="2"/>
            <w:tcBorders>
              <w:top w:val="nil"/>
              <w:left w:val="nil"/>
              <w:bottom w:val="nil"/>
              <w:right w:val="single" w:sz="4" w:space="0" w:color="auto"/>
            </w:tcBorders>
            <w:shd w:val="clear" w:color="auto" w:fill="auto"/>
            <w:noWrap/>
            <w:vAlign w:val="bottom"/>
            <w:hideMark/>
          </w:tcPr>
          <w:p w14:paraId="46C3654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nil"/>
              <w:right w:val="single" w:sz="4" w:space="0" w:color="auto"/>
            </w:tcBorders>
            <w:shd w:val="clear" w:color="auto" w:fill="auto"/>
            <w:noWrap/>
            <w:vAlign w:val="bottom"/>
            <w:hideMark/>
          </w:tcPr>
          <w:p w14:paraId="511199C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nil"/>
              <w:right w:val="single" w:sz="4" w:space="0" w:color="auto"/>
            </w:tcBorders>
            <w:shd w:val="clear" w:color="auto" w:fill="auto"/>
            <w:noWrap/>
            <w:vAlign w:val="bottom"/>
            <w:hideMark/>
          </w:tcPr>
          <w:p w14:paraId="2B45559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nil"/>
              <w:right w:val="nil"/>
            </w:tcBorders>
            <w:shd w:val="clear" w:color="auto" w:fill="auto"/>
            <w:noWrap/>
            <w:vAlign w:val="bottom"/>
            <w:hideMark/>
          </w:tcPr>
          <w:p w14:paraId="1DF143B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FF3399"/>
            <w:noWrap/>
            <w:vAlign w:val="bottom"/>
            <w:hideMark/>
          </w:tcPr>
          <w:p w14:paraId="4BBFB6B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4" w:space="0" w:color="auto"/>
            </w:tcBorders>
            <w:shd w:val="clear" w:color="000000" w:fill="FF3399"/>
            <w:noWrap/>
            <w:vAlign w:val="bottom"/>
            <w:hideMark/>
          </w:tcPr>
          <w:p w14:paraId="14D1989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8" w:space="0" w:color="auto"/>
              <w:left w:val="nil"/>
              <w:bottom w:val="single" w:sz="8" w:space="0" w:color="auto"/>
              <w:right w:val="single" w:sz="4" w:space="0" w:color="auto"/>
            </w:tcBorders>
            <w:shd w:val="clear" w:color="000000" w:fill="FF3399"/>
            <w:noWrap/>
            <w:vAlign w:val="bottom"/>
            <w:hideMark/>
          </w:tcPr>
          <w:p w14:paraId="47D8D53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8" w:space="0" w:color="auto"/>
              <w:left w:val="nil"/>
              <w:bottom w:val="single" w:sz="8" w:space="0" w:color="auto"/>
              <w:right w:val="single" w:sz="4" w:space="0" w:color="auto"/>
            </w:tcBorders>
            <w:shd w:val="clear" w:color="000000" w:fill="FF3399"/>
            <w:noWrap/>
            <w:vAlign w:val="bottom"/>
            <w:hideMark/>
          </w:tcPr>
          <w:p w14:paraId="647792F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4" w:space="0" w:color="auto"/>
            </w:tcBorders>
            <w:shd w:val="clear" w:color="000000" w:fill="FF3399"/>
            <w:noWrap/>
            <w:vAlign w:val="bottom"/>
            <w:hideMark/>
          </w:tcPr>
          <w:p w14:paraId="5A4CEEB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000000" w:fill="FF3399"/>
            <w:noWrap/>
            <w:vAlign w:val="bottom"/>
            <w:hideMark/>
          </w:tcPr>
          <w:p w14:paraId="546F6B3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5170799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nil"/>
              <w:right w:val="single" w:sz="4" w:space="0" w:color="auto"/>
            </w:tcBorders>
            <w:shd w:val="clear" w:color="auto" w:fill="auto"/>
            <w:noWrap/>
            <w:vAlign w:val="bottom"/>
            <w:hideMark/>
          </w:tcPr>
          <w:p w14:paraId="62F6601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single" w:sz="4" w:space="0" w:color="auto"/>
              <w:bottom w:val="nil"/>
              <w:right w:val="single" w:sz="4" w:space="0" w:color="auto"/>
            </w:tcBorders>
            <w:shd w:val="clear" w:color="auto" w:fill="auto"/>
            <w:vAlign w:val="center"/>
            <w:hideMark/>
          </w:tcPr>
          <w:p w14:paraId="20D0327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30/80</w:t>
            </w:r>
          </w:p>
        </w:tc>
      </w:tr>
      <w:tr w:rsidR="00605880" w:rsidRPr="00605880" w14:paraId="0141C655" w14:textId="77777777" w:rsidTr="00605880">
        <w:trPr>
          <w:trHeight w:val="315"/>
        </w:trPr>
        <w:tc>
          <w:tcPr>
            <w:tcW w:w="4460" w:type="dxa"/>
            <w:gridSpan w:val="4"/>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403E848D"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CELKEM</w:t>
            </w:r>
          </w:p>
        </w:tc>
        <w:tc>
          <w:tcPr>
            <w:tcW w:w="571" w:type="dxa"/>
            <w:gridSpan w:val="2"/>
            <w:tcBorders>
              <w:top w:val="single" w:sz="8" w:space="0" w:color="auto"/>
              <w:left w:val="nil"/>
              <w:bottom w:val="single" w:sz="8" w:space="0" w:color="auto"/>
              <w:right w:val="single" w:sz="4" w:space="0" w:color="auto"/>
            </w:tcBorders>
            <w:shd w:val="clear" w:color="auto" w:fill="auto"/>
            <w:vAlign w:val="center"/>
            <w:hideMark/>
          </w:tcPr>
          <w:p w14:paraId="396FF4C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900</w:t>
            </w:r>
          </w:p>
        </w:tc>
        <w:tc>
          <w:tcPr>
            <w:tcW w:w="726" w:type="dxa"/>
            <w:gridSpan w:val="2"/>
            <w:tcBorders>
              <w:top w:val="single" w:sz="8" w:space="0" w:color="auto"/>
              <w:left w:val="nil"/>
              <w:bottom w:val="single" w:sz="8" w:space="0" w:color="auto"/>
              <w:right w:val="single" w:sz="8" w:space="0" w:color="auto"/>
            </w:tcBorders>
            <w:shd w:val="clear" w:color="auto" w:fill="auto"/>
            <w:vAlign w:val="center"/>
            <w:hideMark/>
          </w:tcPr>
          <w:p w14:paraId="170D80A9"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1422</w:t>
            </w:r>
          </w:p>
        </w:tc>
        <w:tc>
          <w:tcPr>
            <w:tcW w:w="390" w:type="dxa"/>
            <w:gridSpan w:val="2"/>
            <w:tcBorders>
              <w:top w:val="single" w:sz="4" w:space="0" w:color="auto"/>
              <w:left w:val="nil"/>
              <w:bottom w:val="single" w:sz="4" w:space="0" w:color="auto"/>
              <w:right w:val="nil"/>
            </w:tcBorders>
            <w:shd w:val="clear" w:color="auto" w:fill="auto"/>
            <w:noWrap/>
            <w:vAlign w:val="bottom"/>
            <w:hideMark/>
          </w:tcPr>
          <w:p w14:paraId="7C0D802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nil"/>
            </w:tcBorders>
            <w:shd w:val="clear" w:color="auto" w:fill="auto"/>
            <w:noWrap/>
            <w:vAlign w:val="bottom"/>
            <w:hideMark/>
          </w:tcPr>
          <w:p w14:paraId="2CF9365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nil"/>
            </w:tcBorders>
            <w:shd w:val="clear" w:color="auto" w:fill="auto"/>
            <w:noWrap/>
            <w:vAlign w:val="bottom"/>
            <w:hideMark/>
          </w:tcPr>
          <w:p w14:paraId="6FA5DAC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nil"/>
            </w:tcBorders>
            <w:shd w:val="clear" w:color="auto" w:fill="auto"/>
            <w:noWrap/>
            <w:vAlign w:val="bottom"/>
            <w:hideMark/>
          </w:tcPr>
          <w:p w14:paraId="48C7E3B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37776CB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7B91CF9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nil"/>
            </w:tcBorders>
            <w:shd w:val="clear" w:color="auto" w:fill="auto"/>
            <w:noWrap/>
            <w:vAlign w:val="bottom"/>
            <w:hideMark/>
          </w:tcPr>
          <w:p w14:paraId="23D6A9E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nil"/>
            </w:tcBorders>
            <w:shd w:val="clear" w:color="auto" w:fill="auto"/>
            <w:noWrap/>
            <w:vAlign w:val="bottom"/>
            <w:hideMark/>
          </w:tcPr>
          <w:p w14:paraId="7D40E41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3D7B837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466FA47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nil"/>
            </w:tcBorders>
            <w:shd w:val="clear" w:color="auto" w:fill="auto"/>
            <w:noWrap/>
            <w:vAlign w:val="bottom"/>
            <w:hideMark/>
          </w:tcPr>
          <w:p w14:paraId="4405CF4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nil"/>
            </w:tcBorders>
            <w:shd w:val="clear" w:color="auto" w:fill="auto"/>
            <w:noWrap/>
            <w:vAlign w:val="bottom"/>
            <w:hideMark/>
          </w:tcPr>
          <w:p w14:paraId="2DED093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single" w:sz="4" w:space="0" w:color="auto"/>
              <w:left w:val="nil"/>
              <w:bottom w:val="single" w:sz="4" w:space="0" w:color="auto"/>
              <w:right w:val="single" w:sz="4" w:space="0" w:color="auto"/>
            </w:tcBorders>
            <w:shd w:val="clear" w:color="auto" w:fill="auto"/>
            <w:noWrap/>
            <w:vAlign w:val="bottom"/>
            <w:hideMark/>
          </w:tcPr>
          <w:p w14:paraId="7988696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r>
      <w:tr w:rsidR="00605880" w:rsidRPr="00605880" w14:paraId="3DF8CED3" w14:textId="77777777" w:rsidTr="00605880">
        <w:trPr>
          <w:gridAfter w:val="1"/>
          <w:wAfter w:w="13" w:type="dxa"/>
          <w:trHeight w:val="315"/>
        </w:trPr>
        <w:tc>
          <w:tcPr>
            <w:tcW w:w="2967" w:type="dxa"/>
            <w:tcBorders>
              <w:top w:val="nil"/>
              <w:left w:val="single" w:sz="4" w:space="0" w:color="auto"/>
              <w:bottom w:val="nil"/>
              <w:right w:val="nil"/>
            </w:tcBorders>
            <w:shd w:val="clear" w:color="auto" w:fill="auto"/>
            <w:noWrap/>
            <w:vAlign w:val="center"/>
            <w:hideMark/>
          </w:tcPr>
          <w:p w14:paraId="536259DC"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Cibuloviny</w:t>
            </w:r>
          </w:p>
        </w:tc>
        <w:tc>
          <w:tcPr>
            <w:tcW w:w="840" w:type="dxa"/>
            <w:tcBorders>
              <w:top w:val="nil"/>
              <w:left w:val="nil"/>
              <w:bottom w:val="nil"/>
              <w:right w:val="nil"/>
            </w:tcBorders>
            <w:shd w:val="clear" w:color="auto" w:fill="auto"/>
            <w:noWrap/>
            <w:vAlign w:val="center"/>
            <w:hideMark/>
          </w:tcPr>
          <w:p w14:paraId="7F1E227D" w14:textId="77777777" w:rsidR="00605880" w:rsidRPr="00605880" w:rsidRDefault="00605880" w:rsidP="00605880">
            <w:pPr>
              <w:suppressAutoHyphens w:val="0"/>
              <w:ind w:firstLine="0"/>
              <w:jc w:val="left"/>
              <w:rPr>
                <w:rFonts w:ascii="Arial Narrow" w:hAnsi="Arial Narrow" w:cs="Calibri"/>
                <w:b/>
                <w:bCs/>
                <w:color w:val="000000"/>
                <w:lang w:eastAsia="cs-CZ"/>
              </w:rPr>
            </w:pPr>
          </w:p>
        </w:tc>
        <w:tc>
          <w:tcPr>
            <w:tcW w:w="640" w:type="dxa"/>
            <w:tcBorders>
              <w:top w:val="nil"/>
              <w:left w:val="nil"/>
              <w:bottom w:val="nil"/>
              <w:right w:val="nil"/>
            </w:tcBorders>
            <w:shd w:val="clear" w:color="auto" w:fill="auto"/>
            <w:noWrap/>
            <w:vAlign w:val="center"/>
            <w:hideMark/>
          </w:tcPr>
          <w:p w14:paraId="421E0B59"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571" w:type="dxa"/>
            <w:gridSpan w:val="2"/>
            <w:tcBorders>
              <w:top w:val="nil"/>
              <w:left w:val="nil"/>
              <w:bottom w:val="nil"/>
              <w:right w:val="nil"/>
            </w:tcBorders>
            <w:shd w:val="clear" w:color="auto" w:fill="auto"/>
            <w:noWrap/>
            <w:vAlign w:val="center"/>
            <w:hideMark/>
          </w:tcPr>
          <w:p w14:paraId="15A62B94"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726" w:type="dxa"/>
            <w:gridSpan w:val="2"/>
            <w:tcBorders>
              <w:top w:val="nil"/>
              <w:left w:val="nil"/>
              <w:bottom w:val="nil"/>
              <w:right w:val="nil"/>
            </w:tcBorders>
            <w:shd w:val="clear" w:color="auto" w:fill="auto"/>
            <w:noWrap/>
            <w:vAlign w:val="center"/>
            <w:hideMark/>
          </w:tcPr>
          <w:p w14:paraId="22E282DE" w14:textId="77777777" w:rsidR="00605880" w:rsidRPr="00605880" w:rsidRDefault="00605880" w:rsidP="00605880">
            <w:pPr>
              <w:suppressAutoHyphens w:val="0"/>
              <w:ind w:firstLine="0"/>
              <w:jc w:val="left"/>
              <w:rPr>
                <w:rFonts w:ascii="Times New Roman" w:hAnsi="Times New Roman" w:cs="Times New Roman"/>
                <w:lang w:eastAsia="cs-CZ"/>
              </w:rPr>
            </w:pPr>
          </w:p>
        </w:tc>
        <w:tc>
          <w:tcPr>
            <w:tcW w:w="390" w:type="dxa"/>
            <w:gridSpan w:val="2"/>
            <w:tcBorders>
              <w:top w:val="single" w:sz="4" w:space="0" w:color="auto"/>
              <w:left w:val="nil"/>
              <w:bottom w:val="nil"/>
              <w:right w:val="nil"/>
            </w:tcBorders>
            <w:shd w:val="clear" w:color="auto" w:fill="auto"/>
            <w:noWrap/>
            <w:vAlign w:val="center"/>
            <w:hideMark/>
          </w:tcPr>
          <w:p w14:paraId="66C337AB"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6A3B7DB9"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075323E9"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1B95653B"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nil"/>
              <w:left w:val="nil"/>
              <w:bottom w:val="nil"/>
              <w:right w:val="nil"/>
            </w:tcBorders>
            <w:shd w:val="clear" w:color="auto" w:fill="auto"/>
            <w:noWrap/>
            <w:vAlign w:val="center"/>
            <w:hideMark/>
          </w:tcPr>
          <w:p w14:paraId="4D595C21"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nil"/>
              <w:left w:val="nil"/>
              <w:bottom w:val="nil"/>
              <w:right w:val="nil"/>
            </w:tcBorders>
            <w:shd w:val="clear" w:color="auto" w:fill="auto"/>
            <w:noWrap/>
            <w:vAlign w:val="center"/>
            <w:hideMark/>
          </w:tcPr>
          <w:p w14:paraId="783033B4"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01" w:type="dxa"/>
            <w:gridSpan w:val="2"/>
            <w:tcBorders>
              <w:top w:val="nil"/>
              <w:left w:val="nil"/>
              <w:bottom w:val="nil"/>
              <w:right w:val="nil"/>
            </w:tcBorders>
            <w:shd w:val="clear" w:color="auto" w:fill="auto"/>
            <w:noWrap/>
            <w:vAlign w:val="center"/>
            <w:hideMark/>
          </w:tcPr>
          <w:p w14:paraId="6C3C78CC"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37" w:type="dxa"/>
            <w:gridSpan w:val="2"/>
            <w:tcBorders>
              <w:top w:val="nil"/>
              <w:left w:val="nil"/>
              <w:bottom w:val="nil"/>
              <w:right w:val="nil"/>
            </w:tcBorders>
            <w:shd w:val="clear" w:color="auto" w:fill="auto"/>
            <w:noWrap/>
            <w:vAlign w:val="center"/>
            <w:hideMark/>
          </w:tcPr>
          <w:p w14:paraId="66F3266A"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nil"/>
              <w:left w:val="nil"/>
              <w:bottom w:val="nil"/>
              <w:right w:val="nil"/>
            </w:tcBorders>
            <w:shd w:val="clear" w:color="auto" w:fill="auto"/>
            <w:noWrap/>
            <w:vAlign w:val="center"/>
            <w:hideMark/>
          </w:tcPr>
          <w:p w14:paraId="19159789"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nil"/>
              <w:left w:val="nil"/>
              <w:bottom w:val="nil"/>
              <w:right w:val="nil"/>
            </w:tcBorders>
            <w:shd w:val="clear" w:color="auto" w:fill="auto"/>
            <w:noWrap/>
            <w:vAlign w:val="center"/>
            <w:hideMark/>
          </w:tcPr>
          <w:p w14:paraId="6C63333D"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280" w:type="dxa"/>
            <w:gridSpan w:val="2"/>
            <w:tcBorders>
              <w:top w:val="single" w:sz="4" w:space="0" w:color="auto"/>
              <w:left w:val="nil"/>
              <w:bottom w:val="nil"/>
              <w:right w:val="nil"/>
            </w:tcBorders>
            <w:shd w:val="clear" w:color="auto" w:fill="auto"/>
            <w:noWrap/>
            <w:vAlign w:val="center"/>
            <w:hideMark/>
          </w:tcPr>
          <w:p w14:paraId="34B1AE83"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301" w:type="dxa"/>
            <w:gridSpan w:val="2"/>
            <w:tcBorders>
              <w:top w:val="single" w:sz="4" w:space="0" w:color="auto"/>
              <w:left w:val="nil"/>
              <w:bottom w:val="nil"/>
              <w:right w:val="nil"/>
            </w:tcBorders>
            <w:shd w:val="clear" w:color="auto" w:fill="auto"/>
            <w:noWrap/>
            <w:vAlign w:val="center"/>
            <w:hideMark/>
          </w:tcPr>
          <w:p w14:paraId="1F809B1A"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 </w:t>
            </w:r>
          </w:p>
        </w:tc>
        <w:tc>
          <w:tcPr>
            <w:tcW w:w="578" w:type="dxa"/>
            <w:gridSpan w:val="2"/>
            <w:tcBorders>
              <w:top w:val="nil"/>
              <w:left w:val="nil"/>
              <w:bottom w:val="nil"/>
              <w:right w:val="nil"/>
            </w:tcBorders>
            <w:shd w:val="clear" w:color="auto" w:fill="auto"/>
            <w:noWrap/>
            <w:vAlign w:val="center"/>
            <w:hideMark/>
          </w:tcPr>
          <w:p w14:paraId="23CB012D" w14:textId="77777777" w:rsidR="00605880" w:rsidRPr="00605880" w:rsidRDefault="00605880" w:rsidP="00605880">
            <w:pPr>
              <w:suppressAutoHyphens w:val="0"/>
              <w:ind w:firstLine="0"/>
              <w:jc w:val="left"/>
              <w:rPr>
                <w:rFonts w:ascii="Arial Narrow" w:hAnsi="Arial Narrow" w:cs="Calibri"/>
                <w:b/>
                <w:bCs/>
                <w:color w:val="000000"/>
                <w:lang w:eastAsia="cs-CZ"/>
              </w:rPr>
            </w:pPr>
          </w:p>
        </w:tc>
      </w:tr>
      <w:tr w:rsidR="00605880" w:rsidRPr="00605880" w14:paraId="770A3370" w14:textId="77777777" w:rsidTr="00605880">
        <w:trPr>
          <w:gridAfter w:val="1"/>
          <w:wAfter w:w="13" w:type="dxa"/>
          <w:trHeight w:val="315"/>
        </w:trPr>
        <w:tc>
          <w:tcPr>
            <w:tcW w:w="29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4654"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Allium</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aflatunense</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Purple</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Sensation</w:t>
            </w:r>
            <w:proofErr w:type="spellEnd"/>
            <w:r w:rsidRPr="00605880">
              <w:rPr>
                <w:rFonts w:ascii="Arial Narrow" w:hAnsi="Arial Narrow" w:cs="Calibri"/>
                <w:i/>
                <w:iCs/>
                <w:color w:val="000000"/>
                <w:lang w:eastAsia="cs-CZ"/>
              </w:rPr>
              <w: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14:paraId="1D4DB78B"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49871DB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1" w:type="dxa"/>
            <w:gridSpan w:val="2"/>
            <w:tcBorders>
              <w:top w:val="single" w:sz="4" w:space="0" w:color="auto"/>
              <w:left w:val="nil"/>
              <w:bottom w:val="single" w:sz="4" w:space="0" w:color="auto"/>
              <w:right w:val="single" w:sz="4" w:space="0" w:color="auto"/>
            </w:tcBorders>
            <w:shd w:val="clear" w:color="auto" w:fill="auto"/>
            <w:vAlign w:val="center"/>
            <w:hideMark/>
          </w:tcPr>
          <w:p w14:paraId="5F8C0DF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100</w:t>
            </w:r>
          </w:p>
        </w:tc>
        <w:tc>
          <w:tcPr>
            <w:tcW w:w="726" w:type="dxa"/>
            <w:gridSpan w:val="2"/>
            <w:tcBorders>
              <w:top w:val="single" w:sz="4" w:space="0" w:color="auto"/>
              <w:left w:val="nil"/>
              <w:bottom w:val="single" w:sz="4" w:space="0" w:color="auto"/>
              <w:right w:val="single" w:sz="4" w:space="0" w:color="auto"/>
            </w:tcBorders>
            <w:shd w:val="clear" w:color="auto" w:fill="auto"/>
            <w:vAlign w:val="center"/>
            <w:hideMark/>
          </w:tcPr>
          <w:p w14:paraId="1B006259"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158</w:t>
            </w:r>
          </w:p>
        </w:tc>
        <w:tc>
          <w:tcPr>
            <w:tcW w:w="3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C9AAD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6BAC41B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4A61DF2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single" w:sz="4" w:space="0" w:color="auto"/>
              <w:bottom w:val="single" w:sz="4" w:space="0" w:color="auto"/>
              <w:right w:val="nil"/>
            </w:tcBorders>
            <w:shd w:val="clear" w:color="auto" w:fill="auto"/>
            <w:noWrap/>
            <w:vAlign w:val="bottom"/>
            <w:hideMark/>
          </w:tcPr>
          <w:p w14:paraId="27B999C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FF00FF"/>
            <w:noWrap/>
            <w:vAlign w:val="bottom"/>
            <w:hideMark/>
          </w:tcPr>
          <w:p w14:paraId="164D484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000000" w:fill="FF00FF"/>
            <w:noWrap/>
            <w:vAlign w:val="bottom"/>
            <w:hideMark/>
          </w:tcPr>
          <w:p w14:paraId="2DD99AB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12162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E9D48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58B158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C50D9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9A7533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312EE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single" w:sz="4" w:space="0" w:color="auto"/>
              <w:left w:val="nil"/>
              <w:bottom w:val="single" w:sz="4" w:space="0" w:color="auto"/>
              <w:right w:val="single" w:sz="4" w:space="0" w:color="auto"/>
            </w:tcBorders>
            <w:shd w:val="clear" w:color="auto" w:fill="auto"/>
            <w:vAlign w:val="center"/>
            <w:hideMark/>
          </w:tcPr>
          <w:p w14:paraId="70E0B19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80</w:t>
            </w:r>
          </w:p>
        </w:tc>
      </w:tr>
      <w:tr w:rsidR="00605880" w:rsidRPr="00605880" w14:paraId="6728F065"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5D644F70"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Crocus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tommasinianus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Barr's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Purple</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6C487059"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w:t>
            </w:r>
          </w:p>
        </w:tc>
        <w:tc>
          <w:tcPr>
            <w:tcW w:w="640" w:type="dxa"/>
            <w:tcBorders>
              <w:top w:val="nil"/>
              <w:left w:val="nil"/>
              <w:bottom w:val="single" w:sz="4" w:space="0" w:color="auto"/>
              <w:right w:val="single" w:sz="4" w:space="0" w:color="auto"/>
            </w:tcBorders>
            <w:shd w:val="clear" w:color="auto" w:fill="auto"/>
            <w:vAlign w:val="center"/>
            <w:hideMark/>
          </w:tcPr>
          <w:p w14:paraId="320AFF6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1" w:type="dxa"/>
            <w:gridSpan w:val="2"/>
            <w:tcBorders>
              <w:top w:val="nil"/>
              <w:left w:val="nil"/>
              <w:bottom w:val="single" w:sz="4" w:space="0" w:color="auto"/>
              <w:right w:val="single" w:sz="4" w:space="0" w:color="auto"/>
            </w:tcBorders>
            <w:shd w:val="clear" w:color="auto" w:fill="auto"/>
            <w:vAlign w:val="center"/>
            <w:hideMark/>
          </w:tcPr>
          <w:p w14:paraId="6AF573B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500</w:t>
            </w:r>
          </w:p>
        </w:tc>
        <w:tc>
          <w:tcPr>
            <w:tcW w:w="726" w:type="dxa"/>
            <w:gridSpan w:val="2"/>
            <w:tcBorders>
              <w:top w:val="nil"/>
              <w:left w:val="nil"/>
              <w:bottom w:val="single" w:sz="4" w:space="0" w:color="auto"/>
              <w:right w:val="single" w:sz="4" w:space="0" w:color="auto"/>
            </w:tcBorders>
            <w:shd w:val="clear" w:color="auto" w:fill="auto"/>
            <w:vAlign w:val="center"/>
            <w:hideMark/>
          </w:tcPr>
          <w:p w14:paraId="656587D3"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790</w:t>
            </w:r>
          </w:p>
        </w:tc>
        <w:tc>
          <w:tcPr>
            <w:tcW w:w="390" w:type="dxa"/>
            <w:gridSpan w:val="2"/>
            <w:tcBorders>
              <w:top w:val="single" w:sz="4" w:space="0" w:color="auto"/>
              <w:left w:val="single" w:sz="4" w:space="0" w:color="auto"/>
              <w:bottom w:val="single" w:sz="4" w:space="0" w:color="auto"/>
              <w:right w:val="nil"/>
            </w:tcBorders>
            <w:shd w:val="clear" w:color="auto" w:fill="auto"/>
            <w:noWrap/>
            <w:vAlign w:val="bottom"/>
            <w:hideMark/>
          </w:tcPr>
          <w:p w14:paraId="0318A12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0066CC"/>
            <w:noWrap/>
            <w:vAlign w:val="bottom"/>
            <w:hideMark/>
          </w:tcPr>
          <w:p w14:paraId="62EB973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000000" w:fill="0066CC"/>
            <w:noWrap/>
            <w:vAlign w:val="bottom"/>
            <w:hideMark/>
          </w:tcPr>
          <w:p w14:paraId="03159D8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F48645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73EF8F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5E2CB1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7897032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single" w:sz="4" w:space="0" w:color="auto"/>
            </w:tcBorders>
            <w:shd w:val="clear" w:color="auto" w:fill="auto"/>
            <w:noWrap/>
            <w:vAlign w:val="bottom"/>
            <w:hideMark/>
          </w:tcPr>
          <w:p w14:paraId="546002E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25BF96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D7C126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BDACA6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539442E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79D7CEE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15</w:t>
            </w:r>
          </w:p>
        </w:tc>
      </w:tr>
      <w:tr w:rsidR="00605880" w:rsidRPr="00605880" w14:paraId="08D4DA7B"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289B3E5D"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Crocus</w:t>
            </w:r>
            <w:proofErr w:type="spellEnd"/>
            <w:r w:rsidRPr="00605880">
              <w:rPr>
                <w:rFonts w:ascii="Arial Narrow" w:hAnsi="Arial Narrow" w:cs="Calibri"/>
                <w:i/>
                <w:iCs/>
                <w:color w:val="000000"/>
                <w:lang w:eastAsia="cs-CZ"/>
              </w:rPr>
              <w:t xml:space="preserve"> </w:t>
            </w:r>
            <w:proofErr w:type="spellStart"/>
            <w:proofErr w:type="gramStart"/>
            <w:r w:rsidRPr="00605880">
              <w:rPr>
                <w:rFonts w:ascii="Arial Narrow" w:hAnsi="Arial Narrow" w:cs="Calibri"/>
                <w:i/>
                <w:iCs/>
                <w:color w:val="000000"/>
                <w:lang w:eastAsia="cs-CZ"/>
              </w:rPr>
              <w:t>chrysanthus</w:t>
            </w:r>
            <w:proofErr w:type="spellEnd"/>
            <w:r w:rsidRPr="00605880">
              <w:rPr>
                <w:rFonts w:ascii="Arial Narrow" w:hAnsi="Arial Narrow" w:cs="Calibri"/>
                <w:i/>
                <w:iCs/>
                <w:color w:val="000000"/>
                <w:lang w:eastAsia="cs-CZ"/>
              </w:rPr>
              <w:t xml:space="preserve">  '</w:t>
            </w:r>
            <w:proofErr w:type="spellStart"/>
            <w:proofErr w:type="gramEnd"/>
            <w:r w:rsidRPr="00605880">
              <w:rPr>
                <w:rFonts w:ascii="Arial Narrow" w:hAnsi="Arial Narrow" w:cs="Calibri"/>
                <w:i/>
                <w:iCs/>
                <w:color w:val="000000"/>
                <w:lang w:eastAsia="cs-CZ"/>
              </w:rPr>
              <w:t>Goldilocks</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66B4504C"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w:t>
            </w:r>
          </w:p>
        </w:tc>
        <w:tc>
          <w:tcPr>
            <w:tcW w:w="640" w:type="dxa"/>
            <w:tcBorders>
              <w:top w:val="nil"/>
              <w:left w:val="nil"/>
              <w:bottom w:val="single" w:sz="4" w:space="0" w:color="auto"/>
              <w:right w:val="single" w:sz="4" w:space="0" w:color="auto"/>
            </w:tcBorders>
            <w:shd w:val="clear" w:color="auto" w:fill="auto"/>
            <w:vAlign w:val="center"/>
            <w:hideMark/>
          </w:tcPr>
          <w:p w14:paraId="2E795DA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1" w:type="dxa"/>
            <w:gridSpan w:val="2"/>
            <w:tcBorders>
              <w:top w:val="nil"/>
              <w:left w:val="nil"/>
              <w:bottom w:val="single" w:sz="4" w:space="0" w:color="auto"/>
              <w:right w:val="single" w:sz="4" w:space="0" w:color="auto"/>
            </w:tcBorders>
            <w:shd w:val="clear" w:color="auto" w:fill="auto"/>
            <w:vAlign w:val="center"/>
            <w:hideMark/>
          </w:tcPr>
          <w:p w14:paraId="0109EA8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500</w:t>
            </w:r>
          </w:p>
        </w:tc>
        <w:tc>
          <w:tcPr>
            <w:tcW w:w="726" w:type="dxa"/>
            <w:gridSpan w:val="2"/>
            <w:tcBorders>
              <w:top w:val="nil"/>
              <w:left w:val="nil"/>
              <w:bottom w:val="single" w:sz="4" w:space="0" w:color="auto"/>
              <w:right w:val="single" w:sz="4" w:space="0" w:color="auto"/>
            </w:tcBorders>
            <w:shd w:val="clear" w:color="auto" w:fill="auto"/>
            <w:vAlign w:val="center"/>
            <w:hideMark/>
          </w:tcPr>
          <w:p w14:paraId="74769B8C"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790</w:t>
            </w:r>
          </w:p>
        </w:tc>
        <w:tc>
          <w:tcPr>
            <w:tcW w:w="390" w:type="dxa"/>
            <w:gridSpan w:val="2"/>
            <w:tcBorders>
              <w:top w:val="nil"/>
              <w:left w:val="single" w:sz="4" w:space="0" w:color="auto"/>
              <w:bottom w:val="single" w:sz="4" w:space="0" w:color="auto"/>
              <w:right w:val="nil"/>
            </w:tcBorders>
            <w:shd w:val="clear" w:color="auto" w:fill="auto"/>
            <w:noWrap/>
            <w:vAlign w:val="bottom"/>
            <w:hideMark/>
          </w:tcPr>
          <w:p w14:paraId="053A42A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8" w:space="0" w:color="auto"/>
              <w:bottom w:val="single" w:sz="8" w:space="0" w:color="auto"/>
              <w:right w:val="single" w:sz="4" w:space="0" w:color="auto"/>
            </w:tcBorders>
            <w:shd w:val="clear" w:color="000000" w:fill="FFFF00"/>
            <w:noWrap/>
            <w:vAlign w:val="bottom"/>
            <w:hideMark/>
          </w:tcPr>
          <w:p w14:paraId="271B91D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8" w:space="0" w:color="auto"/>
              <w:right w:val="single" w:sz="8" w:space="0" w:color="auto"/>
            </w:tcBorders>
            <w:shd w:val="clear" w:color="000000" w:fill="FFFF00"/>
            <w:noWrap/>
            <w:vAlign w:val="bottom"/>
            <w:hideMark/>
          </w:tcPr>
          <w:p w14:paraId="67B63C5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535DD0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E6C2B7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6CBF4E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397F341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single" w:sz="4" w:space="0" w:color="auto"/>
            </w:tcBorders>
            <w:shd w:val="clear" w:color="auto" w:fill="auto"/>
            <w:noWrap/>
            <w:vAlign w:val="bottom"/>
            <w:hideMark/>
          </w:tcPr>
          <w:p w14:paraId="5FFEE91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14200A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6C20284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8B6710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7A1A103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54EC506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10</w:t>
            </w:r>
          </w:p>
        </w:tc>
      </w:tr>
      <w:tr w:rsidR="00605880" w:rsidRPr="00605880" w14:paraId="06440F74"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68CE6577"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Tulipa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tarda</w:t>
            </w:r>
            <w:proofErr w:type="spellEnd"/>
          </w:p>
        </w:tc>
        <w:tc>
          <w:tcPr>
            <w:tcW w:w="840" w:type="dxa"/>
            <w:tcBorders>
              <w:top w:val="nil"/>
              <w:left w:val="nil"/>
              <w:bottom w:val="single" w:sz="4" w:space="0" w:color="auto"/>
              <w:right w:val="single" w:sz="4" w:space="0" w:color="auto"/>
            </w:tcBorders>
            <w:shd w:val="clear" w:color="auto" w:fill="auto"/>
            <w:noWrap/>
            <w:vAlign w:val="center"/>
            <w:hideMark/>
          </w:tcPr>
          <w:p w14:paraId="51177CB1"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w:t>
            </w:r>
          </w:p>
        </w:tc>
        <w:tc>
          <w:tcPr>
            <w:tcW w:w="640" w:type="dxa"/>
            <w:tcBorders>
              <w:top w:val="nil"/>
              <w:left w:val="nil"/>
              <w:bottom w:val="single" w:sz="4" w:space="0" w:color="auto"/>
              <w:right w:val="single" w:sz="4" w:space="0" w:color="auto"/>
            </w:tcBorders>
            <w:shd w:val="clear" w:color="auto" w:fill="auto"/>
            <w:vAlign w:val="center"/>
            <w:hideMark/>
          </w:tcPr>
          <w:p w14:paraId="0D1772D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1" w:type="dxa"/>
            <w:gridSpan w:val="2"/>
            <w:tcBorders>
              <w:top w:val="nil"/>
              <w:left w:val="nil"/>
              <w:bottom w:val="single" w:sz="4" w:space="0" w:color="auto"/>
              <w:right w:val="single" w:sz="4" w:space="0" w:color="auto"/>
            </w:tcBorders>
            <w:shd w:val="clear" w:color="auto" w:fill="auto"/>
            <w:vAlign w:val="center"/>
            <w:hideMark/>
          </w:tcPr>
          <w:p w14:paraId="579C473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600</w:t>
            </w:r>
          </w:p>
        </w:tc>
        <w:tc>
          <w:tcPr>
            <w:tcW w:w="726" w:type="dxa"/>
            <w:gridSpan w:val="2"/>
            <w:tcBorders>
              <w:top w:val="nil"/>
              <w:left w:val="nil"/>
              <w:bottom w:val="single" w:sz="4" w:space="0" w:color="auto"/>
              <w:right w:val="single" w:sz="4" w:space="0" w:color="auto"/>
            </w:tcBorders>
            <w:shd w:val="clear" w:color="auto" w:fill="auto"/>
            <w:vAlign w:val="center"/>
            <w:hideMark/>
          </w:tcPr>
          <w:p w14:paraId="2165D969"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948</w:t>
            </w:r>
          </w:p>
        </w:tc>
        <w:tc>
          <w:tcPr>
            <w:tcW w:w="390" w:type="dxa"/>
            <w:gridSpan w:val="2"/>
            <w:tcBorders>
              <w:top w:val="nil"/>
              <w:left w:val="single" w:sz="4" w:space="0" w:color="auto"/>
              <w:bottom w:val="single" w:sz="4" w:space="0" w:color="auto"/>
              <w:right w:val="nil"/>
            </w:tcBorders>
            <w:shd w:val="clear" w:color="auto" w:fill="auto"/>
            <w:noWrap/>
            <w:vAlign w:val="bottom"/>
            <w:hideMark/>
          </w:tcPr>
          <w:p w14:paraId="5B525A5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8" w:space="0" w:color="auto"/>
              <w:bottom w:val="single" w:sz="8" w:space="0" w:color="auto"/>
              <w:right w:val="single" w:sz="4" w:space="0" w:color="auto"/>
            </w:tcBorders>
            <w:shd w:val="clear" w:color="000000" w:fill="FFFF00"/>
            <w:noWrap/>
            <w:vAlign w:val="bottom"/>
            <w:hideMark/>
          </w:tcPr>
          <w:p w14:paraId="0160F3E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nil"/>
              <w:right w:val="single" w:sz="8" w:space="0" w:color="auto"/>
            </w:tcBorders>
            <w:shd w:val="clear" w:color="000000" w:fill="FFFF00"/>
            <w:noWrap/>
            <w:vAlign w:val="bottom"/>
            <w:hideMark/>
          </w:tcPr>
          <w:p w14:paraId="7F7AC50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23E4A58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AE520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5B8EB72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0D154BB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single" w:sz="4" w:space="0" w:color="auto"/>
            </w:tcBorders>
            <w:shd w:val="clear" w:color="auto" w:fill="auto"/>
            <w:noWrap/>
            <w:vAlign w:val="bottom"/>
            <w:hideMark/>
          </w:tcPr>
          <w:p w14:paraId="0507026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78F2F49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B9F1FC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292C8C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142CFF3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1D48A08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15</w:t>
            </w:r>
          </w:p>
        </w:tc>
      </w:tr>
      <w:tr w:rsidR="00605880" w:rsidRPr="00605880" w14:paraId="19DBB33E"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7C117A87"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Muscari</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armeniacum</w:t>
            </w:r>
            <w:proofErr w:type="spellEnd"/>
            <w:r w:rsidRPr="00605880">
              <w:rPr>
                <w:rFonts w:ascii="Arial Narrow" w:hAnsi="Arial Narrow" w:cs="Calibri"/>
                <w:i/>
                <w:iCs/>
                <w:color w:val="000000"/>
                <w:lang w:eastAsia="cs-CZ"/>
              </w:rPr>
              <w:t xml:space="preserve"> 'Blue </w:t>
            </w:r>
            <w:proofErr w:type="spellStart"/>
            <w:r w:rsidRPr="00605880">
              <w:rPr>
                <w:rFonts w:ascii="Arial Narrow" w:hAnsi="Arial Narrow" w:cs="Calibri"/>
                <w:i/>
                <w:iCs/>
                <w:color w:val="000000"/>
                <w:lang w:eastAsia="cs-CZ"/>
              </w:rPr>
              <w:t>Pearl</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45967F62"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w:t>
            </w:r>
          </w:p>
        </w:tc>
        <w:tc>
          <w:tcPr>
            <w:tcW w:w="640" w:type="dxa"/>
            <w:tcBorders>
              <w:top w:val="nil"/>
              <w:left w:val="nil"/>
              <w:bottom w:val="single" w:sz="4" w:space="0" w:color="auto"/>
              <w:right w:val="single" w:sz="4" w:space="0" w:color="auto"/>
            </w:tcBorders>
            <w:shd w:val="clear" w:color="auto" w:fill="auto"/>
            <w:vAlign w:val="center"/>
            <w:hideMark/>
          </w:tcPr>
          <w:p w14:paraId="39A1B3A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1" w:type="dxa"/>
            <w:gridSpan w:val="2"/>
            <w:tcBorders>
              <w:top w:val="nil"/>
              <w:left w:val="nil"/>
              <w:bottom w:val="single" w:sz="4" w:space="0" w:color="auto"/>
              <w:right w:val="single" w:sz="4" w:space="0" w:color="auto"/>
            </w:tcBorders>
            <w:shd w:val="clear" w:color="auto" w:fill="auto"/>
            <w:vAlign w:val="center"/>
            <w:hideMark/>
          </w:tcPr>
          <w:p w14:paraId="0B75305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500</w:t>
            </w:r>
          </w:p>
        </w:tc>
        <w:tc>
          <w:tcPr>
            <w:tcW w:w="726" w:type="dxa"/>
            <w:gridSpan w:val="2"/>
            <w:tcBorders>
              <w:top w:val="nil"/>
              <w:left w:val="nil"/>
              <w:bottom w:val="single" w:sz="4" w:space="0" w:color="auto"/>
              <w:right w:val="single" w:sz="4" w:space="0" w:color="auto"/>
            </w:tcBorders>
            <w:shd w:val="clear" w:color="auto" w:fill="auto"/>
            <w:vAlign w:val="center"/>
            <w:hideMark/>
          </w:tcPr>
          <w:p w14:paraId="29CB141A"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790</w:t>
            </w:r>
          </w:p>
        </w:tc>
        <w:tc>
          <w:tcPr>
            <w:tcW w:w="39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ECEF54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nil"/>
            </w:tcBorders>
            <w:shd w:val="clear" w:color="auto" w:fill="auto"/>
            <w:noWrap/>
            <w:vAlign w:val="bottom"/>
            <w:hideMark/>
          </w:tcPr>
          <w:p w14:paraId="14A45161"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single" w:sz="8" w:space="0" w:color="auto"/>
              <w:bottom w:val="single" w:sz="8" w:space="0" w:color="auto"/>
              <w:right w:val="single" w:sz="4" w:space="0" w:color="auto"/>
            </w:tcBorders>
            <w:shd w:val="clear" w:color="000000" w:fill="0066CC"/>
            <w:noWrap/>
            <w:vAlign w:val="bottom"/>
            <w:hideMark/>
          </w:tcPr>
          <w:p w14:paraId="7ED2ACB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8" w:space="0" w:color="auto"/>
              <w:right w:val="single" w:sz="8" w:space="0" w:color="auto"/>
            </w:tcBorders>
            <w:shd w:val="clear" w:color="000000" w:fill="0066CC"/>
            <w:noWrap/>
            <w:vAlign w:val="bottom"/>
            <w:hideMark/>
          </w:tcPr>
          <w:p w14:paraId="73389DF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nil"/>
              <w:right w:val="single" w:sz="4" w:space="0" w:color="auto"/>
            </w:tcBorders>
            <w:shd w:val="clear" w:color="auto" w:fill="auto"/>
            <w:noWrap/>
            <w:vAlign w:val="bottom"/>
            <w:hideMark/>
          </w:tcPr>
          <w:p w14:paraId="5E11745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5EA8CC1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0CAAD88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single" w:sz="4" w:space="0" w:color="auto"/>
            </w:tcBorders>
            <w:shd w:val="clear" w:color="auto" w:fill="auto"/>
            <w:noWrap/>
            <w:vAlign w:val="bottom"/>
            <w:hideMark/>
          </w:tcPr>
          <w:p w14:paraId="1140F5FB"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0429503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3FF7F48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66C93A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2E68E80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099AFCAA"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15</w:t>
            </w:r>
          </w:p>
        </w:tc>
      </w:tr>
      <w:tr w:rsidR="00605880" w:rsidRPr="00605880" w14:paraId="32150FC9" w14:textId="77777777" w:rsidTr="00605880">
        <w:trPr>
          <w:gridAfter w:val="1"/>
          <w:wAfter w:w="13" w:type="dxa"/>
          <w:trHeight w:val="315"/>
        </w:trPr>
        <w:tc>
          <w:tcPr>
            <w:tcW w:w="2967" w:type="dxa"/>
            <w:tcBorders>
              <w:top w:val="nil"/>
              <w:left w:val="single" w:sz="4" w:space="0" w:color="auto"/>
              <w:bottom w:val="single" w:sz="4" w:space="0" w:color="auto"/>
              <w:right w:val="single" w:sz="4" w:space="0" w:color="auto"/>
            </w:tcBorders>
            <w:shd w:val="clear" w:color="auto" w:fill="auto"/>
            <w:noWrap/>
            <w:vAlign w:val="center"/>
            <w:hideMark/>
          </w:tcPr>
          <w:p w14:paraId="1C780ED1" w14:textId="77777777" w:rsidR="00605880" w:rsidRPr="00605880" w:rsidRDefault="00605880" w:rsidP="00605880">
            <w:pPr>
              <w:suppressAutoHyphens w:val="0"/>
              <w:ind w:firstLine="0"/>
              <w:jc w:val="left"/>
              <w:rPr>
                <w:rFonts w:ascii="Arial Narrow" w:hAnsi="Arial Narrow" w:cs="Calibri"/>
                <w:i/>
                <w:iCs/>
                <w:color w:val="000000"/>
                <w:lang w:eastAsia="cs-CZ"/>
              </w:rPr>
            </w:pPr>
            <w:proofErr w:type="spellStart"/>
            <w:r w:rsidRPr="00605880">
              <w:rPr>
                <w:rFonts w:ascii="Arial Narrow" w:hAnsi="Arial Narrow" w:cs="Calibri"/>
                <w:i/>
                <w:iCs/>
                <w:color w:val="000000"/>
                <w:lang w:eastAsia="cs-CZ"/>
              </w:rPr>
              <w:t>Tulipa</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praestans</w:t>
            </w:r>
            <w:proofErr w:type="spellEnd"/>
            <w:r w:rsidRPr="00605880">
              <w:rPr>
                <w:rFonts w:ascii="Arial Narrow" w:hAnsi="Arial Narrow" w:cs="Calibri"/>
                <w:i/>
                <w:iCs/>
                <w:color w:val="000000"/>
                <w:lang w:eastAsia="cs-CZ"/>
              </w:rPr>
              <w:t xml:space="preserve"> '</w:t>
            </w:r>
            <w:proofErr w:type="spellStart"/>
            <w:r w:rsidRPr="00605880">
              <w:rPr>
                <w:rFonts w:ascii="Arial Narrow" w:hAnsi="Arial Narrow" w:cs="Calibri"/>
                <w:i/>
                <w:iCs/>
                <w:color w:val="000000"/>
                <w:lang w:eastAsia="cs-CZ"/>
              </w:rPr>
              <w:t>Füsilier</w:t>
            </w:r>
            <w:proofErr w:type="spellEnd"/>
            <w:r w:rsidRPr="00605880">
              <w:rPr>
                <w:rFonts w:ascii="Arial Narrow" w:hAnsi="Arial Narrow" w:cs="Calibri"/>
                <w:i/>
                <w:iCs/>
                <w:color w:val="000000"/>
                <w:lang w:eastAsia="cs-CZ"/>
              </w:rPr>
              <w:t>'</w:t>
            </w:r>
          </w:p>
        </w:tc>
        <w:tc>
          <w:tcPr>
            <w:tcW w:w="840" w:type="dxa"/>
            <w:tcBorders>
              <w:top w:val="nil"/>
              <w:left w:val="nil"/>
              <w:bottom w:val="single" w:sz="4" w:space="0" w:color="auto"/>
              <w:right w:val="single" w:sz="4" w:space="0" w:color="auto"/>
            </w:tcBorders>
            <w:shd w:val="clear" w:color="auto" w:fill="auto"/>
            <w:noWrap/>
            <w:vAlign w:val="center"/>
            <w:hideMark/>
          </w:tcPr>
          <w:p w14:paraId="44DD31BB" w14:textId="77777777" w:rsidR="00605880" w:rsidRPr="00605880" w:rsidRDefault="00605880" w:rsidP="00605880">
            <w:pPr>
              <w:suppressAutoHyphens w:val="0"/>
              <w:ind w:firstLine="0"/>
              <w:jc w:val="left"/>
              <w:rPr>
                <w:rFonts w:ascii="Arial Narrow" w:hAnsi="Arial Narrow" w:cs="Calibri"/>
                <w:i/>
                <w:iCs/>
                <w:color w:val="000000"/>
                <w:lang w:eastAsia="cs-CZ"/>
              </w:rPr>
            </w:pPr>
            <w:r w:rsidRPr="00605880">
              <w:rPr>
                <w:rFonts w:ascii="Arial Narrow" w:hAnsi="Arial Narrow" w:cs="Calibri"/>
                <w:i/>
                <w:iCs/>
                <w:color w:val="000000"/>
                <w:lang w:eastAsia="cs-CZ"/>
              </w:rPr>
              <w:t> </w:t>
            </w:r>
          </w:p>
        </w:tc>
        <w:tc>
          <w:tcPr>
            <w:tcW w:w="640" w:type="dxa"/>
            <w:tcBorders>
              <w:top w:val="nil"/>
              <w:left w:val="nil"/>
              <w:bottom w:val="single" w:sz="4" w:space="0" w:color="auto"/>
              <w:right w:val="single" w:sz="4" w:space="0" w:color="auto"/>
            </w:tcBorders>
            <w:shd w:val="clear" w:color="auto" w:fill="auto"/>
            <w:vAlign w:val="center"/>
            <w:hideMark/>
          </w:tcPr>
          <w:p w14:paraId="74C9A98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1" w:type="dxa"/>
            <w:gridSpan w:val="2"/>
            <w:tcBorders>
              <w:top w:val="nil"/>
              <w:left w:val="nil"/>
              <w:bottom w:val="single" w:sz="4" w:space="0" w:color="auto"/>
              <w:right w:val="single" w:sz="4" w:space="0" w:color="auto"/>
            </w:tcBorders>
            <w:shd w:val="clear" w:color="auto" w:fill="auto"/>
            <w:vAlign w:val="center"/>
            <w:hideMark/>
          </w:tcPr>
          <w:p w14:paraId="777A5F2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500</w:t>
            </w:r>
          </w:p>
        </w:tc>
        <w:tc>
          <w:tcPr>
            <w:tcW w:w="726" w:type="dxa"/>
            <w:gridSpan w:val="2"/>
            <w:tcBorders>
              <w:top w:val="nil"/>
              <w:left w:val="nil"/>
              <w:bottom w:val="single" w:sz="4" w:space="0" w:color="auto"/>
              <w:right w:val="single" w:sz="4" w:space="0" w:color="auto"/>
            </w:tcBorders>
            <w:shd w:val="clear" w:color="auto" w:fill="auto"/>
            <w:vAlign w:val="center"/>
            <w:hideMark/>
          </w:tcPr>
          <w:p w14:paraId="2CA1991D"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790</w:t>
            </w:r>
          </w:p>
        </w:tc>
        <w:tc>
          <w:tcPr>
            <w:tcW w:w="390" w:type="dxa"/>
            <w:gridSpan w:val="2"/>
            <w:tcBorders>
              <w:top w:val="nil"/>
              <w:left w:val="nil"/>
              <w:bottom w:val="single" w:sz="4" w:space="0" w:color="auto"/>
              <w:right w:val="single" w:sz="4" w:space="0" w:color="auto"/>
            </w:tcBorders>
            <w:shd w:val="clear" w:color="auto" w:fill="auto"/>
            <w:noWrap/>
            <w:vAlign w:val="bottom"/>
            <w:hideMark/>
          </w:tcPr>
          <w:p w14:paraId="4E7BB2B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A83233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4" w:space="0" w:color="auto"/>
              <w:bottom w:val="single" w:sz="4" w:space="0" w:color="auto"/>
              <w:right w:val="nil"/>
            </w:tcBorders>
            <w:shd w:val="clear" w:color="auto" w:fill="auto"/>
            <w:noWrap/>
            <w:vAlign w:val="bottom"/>
            <w:hideMark/>
          </w:tcPr>
          <w:p w14:paraId="13EBCD6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single" w:sz="8" w:space="0" w:color="auto"/>
              <w:bottom w:val="single" w:sz="4" w:space="0" w:color="auto"/>
              <w:right w:val="single" w:sz="4" w:space="0" w:color="auto"/>
            </w:tcBorders>
            <w:shd w:val="clear" w:color="000000" w:fill="FF8080"/>
            <w:noWrap/>
            <w:vAlign w:val="bottom"/>
            <w:hideMark/>
          </w:tcPr>
          <w:p w14:paraId="5834A89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8" w:space="0" w:color="auto"/>
              <w:left w:val="nil"/>
              <w:bottom w:val="single" w:sz="4" w:space="0" w:color="auto"/>
              <w:right w:val="single" w:sz="8" w:space="0" w:color="auto"/>
            </w:tcBorders>
            <w:shd w:val="clear" w:color="000000" w:fill="FF8080"/>
            <w:noWrap/>
            <w:vAlign w:val="bottom"/>
            <w:hideMark/>
          </w:tcPr>
          <w:p w14:paraId="77346219"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2FA4509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4DB4A64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single" w:sz="4" w:space="0" w:color="auto"/>
            </w:tcBorders>
            <w:shd w:val="clear" w:color="auto" w:fill="auto"/>
            <w:noWrap/>
            <w:vAlign w:val="bottom"/>
            <w:hideMark/>
          </w:tcPr>
          <w:p w14:paraId="265B70BF"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D01146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4D784BB2"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single" w:sz="4" w:space="0" w:color="auto"/>
            </w:tcBorders>
            <w:shd w:val="clear" w:color="auto" w:fill="auto"/>
            <w:noWrap/>
            <w:vAlign w:val="bottom"/>
            <w:hideMark/>
          </w:tcPr>
          <w:p w14:paraId="1AFCBFD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single" w:sz="4" w:space="0" w:color="auto"/>
            </w:tcBorders>
            <w:shd w:val="clear" w:color="auto" w:fill="auto"/>
            <w:noWrap/>
            <w:vAlign w:val="bottom"/>
            <w:hideMark/>
          </w:tcPr>
          <w:p w14:paraId="6D57415D"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vAlign w:val="center"/>
            <w:hideMark/>
          </w:tcPr>
          <w:p w14:paraId="47736C7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30</w:t>
            </w:r>
          </w:p>
        </w:tc>
      </w:tr>
      <w:tr w:rsidR="00605880" w:rsidRPr="00605880" w14:paraId="1325284C" w14:textId="77777777" w:rsidTr="00605880">
        <w:trPr>
          <w:trHeight w:val="315"/>
        </w:trPr>
        <w:tc>
          <w:tcPr>
            <w:tcW w:w="4460" w:type="dxa"/>
            <w:gridSpan w:val="4"/>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6D0B63D7" w14:textId="77777777" w:rsidR="00605880" w:rsidRPr="00605880" w:rsidRDefault="00605880" w:rsidP="00605880">
            <w:pPr>
              <w:suppressAutoHyphens w:val="0"/>
              <w:ind w:firstLine="0"/>
              <w:jc w:val="left"/>
              <w:rPr>
                <w:rFonts w:ascii="Arial Narrow" w:hAnsi="Arial Narrow" w:cs="Calibri"/>
                <w:b/>
                <w:bCs/>
                <w:color w:val="000000"/>
                <w:lang w:eastAsia="cs-CZ"/>
              </w:rPr>
            </w:pPr>
            <w:r w:rsidRPr="00605880">
              <w:rPr>
                <w:rFonts w:ascii="Arial Narrow" w:hAnsi="Arial Narrow" w:cs="Calibri"/>
                <w:b/>
                <w:bCs/>
                <w:color w:val="000000"/>
                <w:lang w:eastAsia="cs-CZ"/>
              </w:rPr>
              <w:t>CELKEM</w:t>
            </w:r>
          </w:p>
        </w:tc>
        <w:tc>
          <w:tcPr>
            <w:tcW w:w="571" w:type="dxa"/>
            <w:gridSpan w:val="2"/>
            <w:tcBorders>
              <w:top w:val="single" w:sz="8" w:space="0" w:color="auto"/>
              <w:left w:val="nil"/>
              <w:bottom w:val="single" w:sz="8" w:space="0" w:color="auto"/>
              <w:right w:val="single" w:sz="4" w:space="0" w:color="auto"/>
            </w:tcBorders>
            <w:shd w:val="clear" w:color="auto" w:fill="auto"/>
            <w:vAlign w:val="center"/>
            <w:hideMark/>
          </w:tcPr>
          <w:p w14:paraId="6902166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726" w:type="dxa"/>
            <w:gridSpan w:val="2"/>
            <w:tcBorders>
              <w:top w:val="single" w:sz="8" w:space="0" w:color="auto"/>
              <w:left w:val="nil"/>
              <w:bottom w:val="single" w:sz="8" w:space="0" w:color="auto"/>
              <w:right w:val="single" w:sz="8" w:space="0" w:color="auto"/>
            </w:tcBorders>
            <w:shd w:val="clear" w:color="auto" w:fill="auto"/>
            <w:vAlign w:val="center"/>
            <w:hideMark/>
          </w:tcPr>
          <w:p w14:paraId="10236663" w14:textId="77777777" w:rsidR="00605880" w:rsidRPr="00605880" w:rsidRDefault="00605880" w:rsidP="00605880">
            <w:pPr>
              <w:suppressAutoHyphens w:val="0"/>
              <w:ind w:firstLine="0"/>
              <w:jc w:val="center"/>
              <w:rPr>
                <w:rFonts w:ascii="Arial Narrow" w:hAnsi="Arial Narrow" w:cs="Calibri"/>
                <w:b/>
                <w:bCs/>
                <w:color w:val="000000"/>
                <w:lang w:eastAsia="cs-CZ"/>
              </w:rPr>
            </w:pPr>
            <w:r w:rsidRPr="00605880">
              <w:rPr>
                <w:rFonts w:ascii="Arial Narrow" w:hAnsi="Arial Narrow" w:cs="Calibri"/>
                <w:b/>
                <w:bCs/>
                <w:color w:val="000000"/>
                <w:lang w:eastAsia="cs-CZ"/>
              </w:rPr>
              <w:t>4266</w:t>
            </w:r>
          </w:p>
        </w:tc>
        <w:tc>
          <w:tcPr>
            <w:tcW w:w="390" w:type="dxa"/>
            <w:gridSpan w:val="2"/>
            <w:tcBorders>
              <w:top w:val="nil"/>
              <w:left w:val="nil"/>
              <w:bottom w:val="single" w:sz="4" w:space="0" w:color="auto"/>
              <w:right w:val="nil"/>
            </w:tcBorders>
            <w:shd w:val="clear" w:color="auto" w:fill="auto"/>
            <w:noWrap/>
            <w:vAlign w:val="bottom"/>
            <w:hideMark/>
          </w:tcPr>
          <w:p w14:paraId="391B911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719946B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nil"/>
            </w:tcBorders>
            <w:shd w:val="clear" w:color="auto" w:fill="auto"/>
            <w:noWrap/>
            <w:vAlign w:val="bottom"/>
            <w:hideMark/>
          </w:tcPr>
          <w:p w14:paraId="203AB8E4"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single" w:sz="4" w:space="0" w:color="auto"/>
              <w:left w:val="nil"/>
              <w:bottom w:val="single" w:sz="4" w:space="0" w:color="auto"/>
              <w:right w:val="nil"/>
            </w:tcBorders>
            <w:shd w:val="clear" w:color="auto" w:fill="auto"/>
            <w:noWrap/>
            <w:vAlign w:val="bottom"/>
            <w:hideMark/>
          </w:tcPr>
          <w:p w14:paraId="07D3D79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6501E696"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14F7ED93"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nil"/>
            </w:tcBorders>
            <w:shd w:val="clear" w:color="auto" w:fill="auto"/>
            <w:noWrap/>
            <w:vAlign w:val="bottom"/>
            <w:hideMark/>
          </w:tcPr>
          <w:p w14:paraId="0661D52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37" w:type="dxa"/>
            <w:gridSpan w:val="2"/>
            <w:tcBorders>
              <w:top w:val="nil"/>
              <w:left w:val="nil"/>
              <w:bottom w:val="single" w:sz="4" w:space="0" w:color="auto"/>
              <w:right w:val="nil"/>
            </w:tcBorders>
            <w:shd w:val="clear" w:color="auto" w:fill="auto"/>
            <w:noWrap/>
            <w:vAlign w:val="bottom"/>
            <w:hideMark/>
          </w:tcPr>
          <w:p w14:paraId="723B0E35"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5E9D0DAC"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4A227A97"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280" w:type="dxa"/>
            <w:gridSpan w:val="2"/>
            <w:tcBorders>
              <w:top w:val="nil"/>
              <w:left w:val="nil"/>
              <w:bottom w:val="single" w:sz="4" w:space="0" w:color="auto"/>
              <w:right w:val="nil"/>
            </w:tcBorders>
            <w:shd w:val="clear" w:color="auto" w:fill="auto"/>
            <w:noWrap/>
            <w:vAlign w:val="bottom"/>
            <w:hideMark/>
          </w:tcPr>
          <w:p w14:paraId="27C5DD68"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301" w:type="dxa"/>
            <w:gridSpan w:val="2"/>
            <w:tcBorders>
              <w:top w:val="nil"/>
              <w:left w:val="nil"/>
              <w:bottom w:val="single" w:sz="4" w:space="0" w:color="auto"/>
              <w:right w:val="nil"/>
            </w:tcBorders>
            <w:shd w:val="clear" w:color="auto" w:fill="auto"/>
            <w:noWrap/>
            <w:vAlign w:val="bottom"/>
            <w:hideMark/>
          </w:tcPr>
          <w:p w14:paraId="6CCB9D7E"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c>
          <w:tcPr>
            <w:tcW w:w="578" w:type="dxa"/>
            <w:gridSpan w:val="2"/>
            <w:tcBorders>
              <w:top w:val="nil"/>
              <w:left w:val="nil"/>
              <w:bottom w:val="single" w:sz="4" w:space="0" w:color="auto"/>
              <w:right w:val="single" w:sz="4" w:space="0" w:color="auto"/>
            </w:tcBorders>
            <w:shd w:val="clear" w:color="auto" w:fill="auto"/>
            <w:noWrap/>
            <w:vAlign w:val="bottom"/>
            <w:hideMark/>
          </w:tcPr>
          <w:p w14:paraId="5A65EC40" w14:textId="77777777" w:rsidR="00605880" w:rsidRPr="00605880" w:rsidRDefault="00605880" w:rsidP="00605880">
            <w:pPr>
              <w:suppressAutoHyphens w:val="0"/>
              <w:ind w:firstLine="0"/>
              <w:jc w:val="center"/>
              <w:rPr>
                <w:rFonts w:ascii="Arial Narrow" w:hAnsi="Arial Narrow" w:cs="Calibri"/>
                <w:color w:val="000000"/>
                <w:lang w:eastAsia="cs-CZ"/>
              </w:rPr>
            </w:pPr>
            <w:r w:rsidRPr="00605880">
              <w:rPr>
                <w:rFonts w:ascii="Arial Narrow" w:hAnsi="Arial Narrow" w:cs="Calibri"/>
                <w:color w:val="000000"/>
                <w:lang w:eastAsia="cs-CZ"/>
              </w:rPr>
              <w:t> </w:t>
            </w:r>
          </w:p>
        </w:tc>
      </w:tr>
    </w:tbl>
    <w:p w14:paraId="1CE5CFC6" w14:textId="77777777" w:rsidR="00605880" w:rsidRDefault="00605880" w:rsidP="00EB02AA"/>
    <w:p w14:paraId="41AD0CF7" w14:textId="7C04B942" w:rsidR="00FF27BE" w:rsidRDefault="00FF27BE" w:rsidP="00822C58">
      <w:pPr>
        <w:pStyle w:val="Nadpis3"/>
      </w:pPr>
      <w:bookmarkStart w:id="63" w:name="_Toc147393715"/>
      <w:r>
        <w:t>TRÁV</w:t>
      </w:r>
      <w:r w:rsidR="004F171B">
        <w:t>inobilinné směsi</w:t>
      </w:r>
      <w:bookmarkEnd w:id="63"/>
    </w:p>
    <w:p w14:paraId="7926CA9E" w14:textId="7B19E244" w:rsidR="00FF27BE" w:rsidRDefault="00854D16" w:rsidP="00FF27BE">
      <w:r>
        <w:t>Navržen</w:t>
      </w:r>
      <w:r w:rsidR="00B61A4C">
        <w:t xml:space="preserve">a je luční směs </w:t>
      </w:r>
      <w:r w:rsidR="004F171B">
        <w:t xml:space="preserve">vhodná na slunce i do středně vlhčích poloh tvořící přechod mezi květnou loukou a trávníkem. </w:t>
      </w:r>
      <w:r w:rsidR="004F171B" w:rsidRPr="004F171B">
        <w:t>Porost si zachovává druhovou pestrost louky a zároveň je odolný k přecházení a různým způsobům údržby.</w:t>
      </w:r>
    </w:p>
    <w:p w14:paraId="41723F2B" w14:textId="77777777" w:rsidR="00854D16" w:rsidRDefault="00854D16" w:rsidP="00FF27BE"/>
    <w:p w14:paraId="61178023" w14:textId="70AD414A" w:rsidR="00FF27BE" w:rsidRPr="004F171B" w:rsidRDefault="004F171B" w:rsidP="004F171B">
      <w:pPr>
        <w:ind w:firstLine="0"/>
        <w:rPr>
          <w:b/>
          <w:bCs/>
        </w:rPr>
      </w:pPr>
      <w:r w:rsidRPr="004F171B">
        <w:rPr>
          <w:b/>
          <w:bCs/>
        </w:rPr>
        <w:t>Luční květiny 55%</w:t>
      </w:r>
    </w:p>
    <w:p w14:paraId="5700C5F1" w14:textId="6B461936" w:rsidR="00441829" w:rsidRDefault="00441829" w:rsidP="00854D16">
      <w:pPr>
        <w:ind w:firstLine="0"/>
      </w:pPr>
      <w:r>
        <w:t>černohlávek obecný (</w:t>
      </w:r>
      <w:proofErr w:type="spellStart"/>
      <w:r>
        <w:t>Prunella</w:t>
      </w:r>
      <w:proofErr w:type="spellEnd"/>
      <w:r>
        <w:t xml:space="preserve"> </w:t>
      </w:r>
      <w:proofErr w:type="spellStart"/>
      <w:r>
        <w:t>vulgaris</w:t>
      </w:r>
      <w:proofErr w:type="spellEnd"/>
      <w:r>
        <w:t>) – 2 česnek šerý horský (</w:t>
      </w:r>
      <w:proofErr w:type="spellStart"/>
      <w:r>
        <w:t>Alium</w:t>
      </w:r>
      <w:proofErr w:type="spellEnd"/>
      <w:r>
        <w:t xml:space="preserve"> </w:t>
      </w:r>
      <w:proofErr w:type="spellStart"/>
      <w:r>
        <w:t>senes</w:t>
      </w:r>
      <w:r w:rsidR="004F171B">
        <w:t>a</w:t>
      </w:r>
      <w:r>
        <w:t>cens</w:t>
      </w:r>
      <w:proofErr w:type="spellEnd"/>
      <w:r>
        <w:t xml:space="preserve"> </w:t>
      </w:r>
      <w:proofErr w:type="spellStart"/>
      <w:r>
        <w:t>sp.montanum</w:t>
      </w:r>
      <w:proofErr w:type="spellEnd"/>
      <w:r>
        <w:t>) – 1 čičorka pestrá (</w:t>
      </w:r>
      <w:proofErr w:type="spellStart"/>
      <w:r>
        <w:t>Securigera</w:t>
      </w:r>
      <w:proofErr w:type="spellEnd"/>
      <w:r>
        <w:t xml:space="preserve"> varia) – 4 hrachor luční (</w:t>
      </w:r>
      <w:proofErr w:type="spellStart"/>
      <w:r>
        <w:t>Lathyrus</w:t>
      </w:r>
      <w:proofErr w:type="spellEnd"/>
      <w:r>
        <w:t xml:space="preserve"> </w:t>
      </w:r>
      <w:proofErr w:type="spellStart"/>
      <w:r>
        <w:t>pratensis</w:t>
      </w:r>
      <w:proofErr w:type="spellEnd"/>
      <w:r>
        <w:t xml:space="preserve">) – 3 hvozdík </w:t>
      </w:r>
      <w:proofErr w:type="spellStart"/>
      <w:r>
        <w:t>kartouzek</w:t>
      </w:r>
      <w:proofErr w:type="spellEnd"/>
      <w:r>
        <w:t xml:space="preserve"> (</w:t>
      </w:r>
      <w:proofErr w:type="spellStart"/>
      <w:r>
        <w:t>Dianthus</w:t>
      </w:r>
      <w:proofErr w:type="spellEnd"/>
      <w:r>
        <w:t xml:space="preserve"> </w:t>
      </w:r>
      <w:proofErr w:type="spellStart"/>
      <w:r>
        <w:t>carthusianorum</w:t>
      </w:r>
      <w:proofErr w:type="spellEnd"/>
      <w:r>
        <w:t>) – 1,5 hvozdík kropenatý (</w:t>
      </w:r>
      <w:proofErr w:type="spellStart"/>
      <w:r>
        <w:t>Dianthus</w:t>
      </w:r>
      <w:proofErr w:type="spellEnd"/>
      <w:r>
        <w:t xml:space="preserve"> </w:t>
      </w:r>
      <w:proofErr w:type="spellStart"/>
      <w:r>
        <w:t>deltoides</w:t>
      </w:r>
      <w:proofErr w:type="spellEnd"/>
      <w:r>
        <w:t>) – 1 chlupáček oranžový (</w:t>
      </w:r>
      <w:proofErr w:type="spellStart"/>
      <w:r>
        <w:t>Pilosella</w:t>
      </w:r>
      <w:proofErr w:type="spellEnd"/>
      <w:r>
        <w:t xml:space="preserve"> </w:t>
      </w:r>
      <w:proofErr w:type="spellStart"/>
      <w:r>
        <w:t>aurantiaca</w:t>
      </w:r>
      <w:proofErr w:type="spellEnd"/>
      <w:r>
        <w:t>) – 0,1 jetel alpinský (</w:t>
      </w:r>
      <w:proofErr w:type="spellStart"/>
      <w:r>
        <w:t>Trifolium</w:t>
      </w:r>
      <w:proofErr w:type="spellEnd"/>
      <w:r>
        <w:t xml:space="preserve"> </w:t>
      </w:r>
      <w:proofErr w:type="spellStart"/>
      <w:r>
        <w:t>alpestre</w:t>
      </w:r>
      <w:proofErr w:type="spellEnd"/>
      <w:r>
        <w:t>) – 2 jetel jahodnatý (</w:t>
      </w:r>
      <w:proofErr w:type="spellStart"/>
      <w:r>
        <w:t>Trifolium</w:t>
      </w:r>
      <w:proofErr w:type="spellEnd"/>
      <w:r>
        <w:t xml:space="preserve"> </w:t>
      </w:r>
      <w:proofErr w:type="spellStart"/>
      <w:r>
        <w:t>fragiferum</w:t>
      </w:r>
      <w:proofErr w:type="spellEnd"/>
      <w:r>
        <w:t>) – 0,1 jetel prostřední (</w:t>
      </w:r>
      <w:proofErr w:type="spellStart"/>
      <w:r>
        <w:t>Trifolium</w:t>
      </w:r>
      <w:proofErr w:type="spellEnd"/>
      <w:r>
        <w:t xml:space="preserve"> medium) – 2 jitrocel kopinatý (</w:t>
      </w:r>
      <w:proofErr w:type="spellStart"/>
      <w:r>
        <w:t>Plantago</w:t>
      </w:r>
      <w:proofErr w:type="spellEnd"/>
      <w:r>
        <w:t xml:space="preserve"> </w:t>
      </w:r>
      <w:proofErr w:type="spellStart"/>
      <w:r>
        <w:t>lanceolata</w:t>
      </w:r>
      <w:proofErr w:type="spellEnd"/>
      <w:r>
        <w:t xml:space="preserve">) </w:t>
      </w:r>
      <w:r>
        <w:lastRenderedPageBreak/>
        <w:t>– 3 kopretina bílá (</w:t>
      </w:r>
      <w:proofErr w:type="spellStart"/>
      <w:r>
        <w:t>Leucanthemum</w:t>
      </w:r>
      <w:proofErr w:type="spellEnd"/>
      <w:r>
        <w:t xml:space="preserve"> </w:t>
      </w:r>
      <w:proofErr w:type="spellStart"/>
      <w:r>
        <w:t>vulgare</w:t>
      </w:r>
      <w:proofErr w:type="spellEnd"/>
      <w:r>
        <w:t xml:space="preserve">) – 3 </w:t>
      </w:r>
      <w:proofErr w:type="spellStart"/>
      <w:r>
        <w:t>máchelka</w:t>
      </w:r>
      <w:proofErr w:type="spellEnd"/>
      <w:r>
        <w:t xml:space="preserve"> srstnatá (</w:t>
      </w:r>
      <w:proofErr w:type="spellStart"/>
      <w:r>
        <w:t>Leontodon</w:t>
      </w:r>
      <w:proofErr w:type="spellEnd"/>
      <w:r>
        <w:t xml:space="preserve"> </w:t>
      </w:r>
      <w:proofErr w:type="spellStart"/>
      <w:r>
        <w:t>hispidus</w:t>
      </w:r>
      <w:proofErr w:type="spellEnd"/>
      <w:r>
        <w:t xml:space="preserve">) – 0,3 mateřídouška vejčitá (Thymus </w:t>
      </w:r>
      <w:proofErr w:type="spellStart"/>
      <w:r>
        <w:t>pulegioides</w:t>
      </w:r>
      <w:proofErr w:type="spellEnd"/>
      <w:r>
        <w:t>) – 1 mochna stříbrná (</w:t>
      </w:r>
      <w:proofErr w:type="spellStart"/>
      <w:r>
        <w:t>Potentilla</w:t>
      </w:r>
      <w:proofErr w:type="spellEnd"/>
      <w:r>
        <w:t xml:space="preserve"> </w:t>
      </w:r>
      <w:proofErr w:type="spellStart"/>
      <w:r>
        <w:t>argentea</w:t>
      </w:r>
      <w:proofErr w:type="spellEnd"/>
      <w:r>
        <w:t>) – 1,5 mydlice lékařská (</w:t>
      </w:r>
      <w:proofErr w:type="spellStart"/>
      <w:r>
        <w:t>Saponaria</w:t>
      </w:r>
      <w:proofErr w:type="spellEnd"/>
      <w:r>
        <w:t xml:space="preserve"> </w:t>
      </w:r>
      <w:proofErr w:type="spellStart"/>
      <w:r>
        <w:t>officinalis</w:t>
      </w:r>
      <w:proofErr w:type="spellEnd"/>
      <w:r>
        <w:t>) – 3,5 pryskyřník hliznatý (</w:t>
      </w:r>
      <w:proofErr w:type="spellStart"/>
      <w:r>
        <w:t>Ranunculus</w:t>
      </w:r>
      <w:proofErr w:type="spellEnd"/>
      <w:r>
        <w:t xml:space="preserve"> </w:t>
      </w:r>
      <w:proofErr w:type="spellStart"/>
      <w:r>
        <w:t>bulbosus</w:t>
      </w:r>
      <w:proofErr w:type="spellEnd"/>
      <w:r>
        <w:t xml:space="preserve">) – 5 rozrazil klasnatý (Veronica </w:t>
      </w:r>
      <w:proofErr w:type="spellStart"/>
      <w:r>
        <w:t>spicata</w:t>
      </w:r>
      <w:proofErr w:type="spellEnd"/>
      <w:r>
        <w:t xml:space="preserve">) – 0,3 řebříček obecný (Achillea </w:t>
      </w:r>
      <w:proofErr w:type="spellStart"/>
      <w:r>
        <w:t>millefolium</w:t>
      </w:r>
      <w:proofErr w:type="spellEnd"/>
      <w:r>
        <w:t>) – 2 sesel roční (</w:t>
      </w:r>
      <w:proofErr w:type="spellStart"/>
      <w:r>
        <w:t>Seseli</w:t>
      </w:r>
      <w:proofErr w:type="spellEnd"/>
      <w:r>
        <w:t xml:space="preserve"> </w:t>
      </w:r>
      <w:proofErr w:type="spellStart"/>
      <w:r>
        <w:t>annuum</w:t>
      </w:r>
      <w:proofErr w:type="spellEnd"/>
      <w:r>
        <w:t>) – 1 silenka nadmutá (</w:t>
      </w:r>
      <w:proofErr w:type="spellStart"/>
      <w:r>
        <w:t>Silene</w:t>
      </w:r>
      <w:proofErr w:type="spellEnd"/>
      <w:r>
        <w:t xml:space="preserve"> </w:t>
      </w:r>
      <w:proofErr w:type="spellStart"/>
      <w:r>
        <w:t>vulgaris</w:t>
      </w:r>
      <w:proofErr w:type="spellEnd"/>
      <w:r>
        <w:t xml:space="preserve">) – 4 silenka </w:t>
      </w:r>
      <w:proofErr w:type="spellStart"/>
      <w:r>
        <w:t>nící</w:t>
      </w:r>
      <w:proofErr w:type="spellEnd"/>
      <w:r>
        <w:t xml:space="preserve"> (</w:t>
      </w:r>
      <w:proofErr w:type="spellStart"/>
      <w:r>
        <w:t>Silene</w:t>
      </w:r>
      <w:proofErr w:type="spellEnd"/>
      <w:r>
        <w:t xml:space="preserve"> </w:t>
      </w:r>
      <w:proofErr w:type="spellStart"/>
      <w:r>
        <w:t>nutans</w:t>
      </w:r>
      <w:proofErr w:type="spellEnd"/>
      <w:r>
        <w:t>) – 2,5 smolnička obecná (</w:t>
      </w:r>
      <w:proofErr w:type="spellStart"/>
      <w:r>
        <w:t>Viscaria</w:t>
      </w:r>
      <w:proofErr w:type="spellEnd"/>
      <w:r>
        <w:t xml:space="preserve"> </w:t>
      </w:r>
      <w:proofErr w:type="spellStart"/>
      <w:r>
        <w:t>vulgaris</w:t>
      </w:r>
      <w:proofErr w:type="spellEnd"/>
      <w:r>
        <w:t xml:space="preserve">) – 1,5 svízel syřišťový (Galium </w:t>
      </w:r>
      <w:proofErr w:type="spellStart"/>
      <w:r>
        <w:t>verum</w:t>
      </w:r>
      <w:proofErr w:type="spellEnd"/>
      <w:r>
        <w:t xml:space="preserve">) – 3 </w:t>
      </w:r>
      <w:proofErr w:type="spellStart"/>
      <w:r>
        <w:t>svízelka</w:t>
      </w:r>
      <w:proofErr w:type="spellEnd"/>
      <w:r>
        <w:t xml:space="preserve"> chlupatá (</w:t>
      </w:r>
      <w:proofErr w:type="spellStart"/>
      <w:r>
        <w:t>Cruciata</w:t>
      </w:r>
      <w:proofErr w:type="spellEnd"/>
      <w:r>
        <w:t xml:space="preserve"> </w:t>
      </w:r>
      <w:proofErr w:type="spellStart"/>
      <w:r>
        <w:t>leavipes</w:t>
      </w:r>
      <w:proofErr w:type="spellEnd"/>
      <w:r>
        <w:t>) – 1,5 šedivka šedá (</w:t>
      </w:r>
      <w:proofErr w:type="spellStart"/>
      <w:r>
        <w:t>Berteroa</w:t>
      </w:r>
      <w:proofErr w:type="spellEnd"/>
      <w:r>
        <w:t xml:space="preserve"> </w:t>
      </w:r>
      <w:proofErr w:type="spellStart"/>
      <w:r>
        <w:t>incana</w:t>
      </w:r>
      <w:proofErr w:type="spellEnd"/>
      <w:r>
        <w:t xml:space="preserve">) – 1,2 </w:t>
      </w:r>
      <w:proofErr w:type="spellStart"/>
      <w:r>
        <w:t>šťírovník</w:t>
      </w:r>
      <w:proofErr w:type="spellEnd"/>
      <w:r>
        <w:t xml:space="preserve"> růžkatý (Lotus </w:t>
      </w:r>
      <w:proofErr w:type="spellStart"/>
      <w:r>
        <w:t>corniculatus</w:t>
      </w:r>
      <w:proofErr w:type="spellEnd"/>
      <w:r>
        <w:t>) – 2 vikev ptačí (</w:t>
      </w:r>
      <w:proofErr w:type="spellStart"/>
      <w:r>
        <w:t>Vicia</w:t>
      </w:r>
      <w:proofErr w:type="spellEnd"/>
      <w:r>
        <w:t xml:space="preserve"> </w:t>
      </w:r>
      <w:proofErr w:type="spellStart"/>
      <w:r>
        <w:t>cracca</w:t>
      </w:r>
      <w:proofErr w:type="spellEnd"/>
      <w:r>
        <w:t xml:space="preserve">) – 2 </w:t>
      </w:r>
    </w:p>
    <w:p w14:paraId="1F053A32" w14:textId="61EF7D3E" w:rsidR="00441829" w:rsidRPr="004F171B" w:rsidRDefault="004F171B" w:rsidP="00854D16">
      <w:pPr>
        <w:ind w:firstLine="0"/>
        <w:rPr>
          <w:b/>
          <w:bCs/>
        </w:rPr>
      </w:pPr>
      <w:r w:rsidRPr="004F171B">
        <w:rPr>
          <w:b/>
          <w:bCs/>
        </w:rPr>
        <w:t>Traviny 45%</w:t>
      </w:r>
    </w:p>
    <w:p w14:paraId="4839A520" w14:textId="53B69880" w:rsidR="000A1870" w:rsidRDefault="00441829" w:rsidP="00854D16">
      <w:pPr>
        <w:ind w:firstLine="0"/>
      </w:pPr>
      <w:r>
        <w:t>bojínek hliznatý (</w:t>
      </w:r>
      <w:proofErr w:type="spellStart"/>
      <w:r>
        <w:t>Phleum</w:t>
      </w:r>
      <w:proofErr w:type="spellEnd"/>
      <w:r>
        <w:t xml:space="preserve"> </w:t>
      </w:r>
      <w:proofErr w:type="spellStart"/>
      <w:r>
        <w:t>nodosum</w:t>
      </w:r>
      <w:proofErr w:type="spellEnd"/>
      <w:r>
        <w:t>) – 2 jílek vytrvalý (</w:t>
      </w:r>
      <w:proofErr w:type="spellStart"/>
      <w:r>
        <w:t>Lolium</w:t>
      </w:r>
      <w:proofErr w:type="spellEnd"/>
      <w:r>
        <w:t xml:space="preserve"> </w:t>
      </w:r>
      <w:proofErr w:type="spellStart"/>
      <w:r>
        <w:t>perenne</w:t>
      </w:r>
      <w:proofErr w:type="spellEnd"/>
      <w:r>
        <w:t>) – 8 kostřava červená (</w:t>
      </w:r>
      <w:proofErr w:type="spellStart"/>
      <w:r>
        <w:t>Festuca</w:t>
      </w:r>
      <w:proofErr w:type="spellEnd"/>
      <w:r>
        <w:t xml:space="preserve"> rubra) – 8 lipnice cibulkatá (</w:t>
      </w:r>
      <w:proofErr w:type="spellStart"/>
      <w:r>
        <w:t>Poa</w:t>
      </w:r>
      <w:proofErr w:type="spellEnd"/>
      <w:r>
        <w:t xml:space="preserve"> </w:t>
      </w:r>
      <w:proofErr w:type="spellStart"/>
      <w:r>
        <w:t>bulbosa</w:t>
      </w:r>
      <w:proofErr w:type="spellEnd"/>
      <w:r>
        <w:t>) – 2 lipnice luční (</w:t>
      </w:r>
      <w:proofErr w:type="spellStart"/>
      <w:r>
        <w:t>Poa</w:t>
      </w:r>
      <w:proofErr w:type="spellEnd"/>
      <w:r>
        <w:t xml:space="preserve"> </w:t>
      </w:r>
      <w:proofErr w:type="spellStart"/>
      <w:r>
        <w:t>pratensis</w:t>
      </w:r>
      <w:proofErr w:type="spellEnd"/>
      <w:r>
        <w:t>) – 13 metlice trsnatá (</w:t>
      </w:r>
      <w:proofErr w:type="spellStart"/>
      <w:r>
        <w:t>Deschampsia</w:t>
      </w:r>
      <w:proofErr w:type="spellEnd"/>
      <w:r>
        <w:t xml:space="preserve"> </w:t>
      </w:r>
      <w:proofErr w:type="spellStart"/>
      <w:r>
        <w:t>cespitosa</w:t>
      </w:r>
      <w:proofErr w:type="spellEnd"/>
      <w:r>
        <w:t>) – 0,5 poháňka hřebenitá (</w:t>
      </w:r>
      <w:proofErr w:type="spellStart"/>
      <w:r>
        <w:t>Cynosurus</w:t>
      </w:r>
      <w:proofErr w:type="spellEnd"/>
      <w:r>
        <w:t xml:space="preserve"> </w:t>
      </w:r>
      <w:proofErr w:type="spellStart"/>
      <w:r>
        <w:t>cristatus</w:t>
      </w:r>
      <w:proofErr w:type="spellEnd"/>
      <w:r>
        <w:t>) – 6 psineček obecný (</w:t>
      </w:r>
      <w:proofErr w:type="spellStart"/>
      <w:r>
        <w:t>Agrostis</w:t>
      </w:r>
      <w:proofErr w:type="spellEnd"/>
      <w:r>
        <w:t xml:space="preserve"> </w:t>
      </w:r>
      <w:proofErr w:type="spellStart"/>
      <w:r>
        <w:t>capillaris</w:t>
      </w:r>
      <w:proofErr w:type="spellEnd"/>
      <w:r>
        <w:t>) – 1 psineček veliký (</w:t>
      </w:r>
      <w:proofErr w:type="spellStart"/>
      <w:r>
        <w:t>Agrostis</w:t>
      </w:r>
      <w:proofErr w:type="spellEnd"/>
      <w:r>
        <w:t xml:space="preserve"> </w:t>
      </w:r>
      <w:proofErr w:type="spellStart"/>
      <w:r>
        <w:t>gigantea</w:t>
      </w:r>
      <w:proofErr w:type="spellEnd"/>
      <w:r>
        <w:t>) – 1</w:t>
      </w:r>
    </w:p>
    <w:p w14:paraId="69D32B55" w14:textId="77777777" w:rsidR="00441829" w:rsidRDefault="00441829" w:rsidP="00854D16">
      <w:pPr>
        <w:ind w:firstLine="0"/>
        <w:rPr>
          <w:rFonts w:cs="Calibri Light"/>
        </w:rPr>
      </w:pPr>
    </w:p>
    <w:p w14:paraId="7F62772D" w14:textId="6FE1A488" w:rsidR="00E27723" w:rsidRDefault="00E27723" w:rsidP="006A1A16">
      <w:pPr>
        <w:pStyle w:val="Nadpis2"/>
      </w:pPr>
      <w:bookmarkStart w:id="64" w:name="_Toc147393716"/>
      <w:r w:rsidRPr="00E27723">
        <w:t>Výsadbový</w:t>
      </w:r>
      <w:r>
        <w:t xml:space="preserve"> materiál</w:t>
      </w:r>
      <w:bookmarkEnd w:id="64"/>
    </w:p>
    <w:p w14:paraId="6786F9E1" w14:textId="7D85FDEB" w:rsidR="0039056A" w:rsidRDefault="0039056A" w:rsidP="0092276E">
      <w:pPr>
        <w:ind w:firstLine="0"/>
        <w:rPr>
          <w:color w:val="000000"/>
        </w:rPr>
      </w:pPr>
      <w:r w:rsidRPr="007349F4">
        <w:rPr>
          <w:color w:val="000000"/>
        </w:rPr>
        <w:t xml:space="preserve">Kvalitativně by měl výběr okrasných dřevin odpovídat výpěstkům 1. třídy (řídí se normou ČSN DIN 46 4902 Výpěstky okrasných dřevin). </w:t>
      </w:r>
      <w:r w:rsidR="00BD3EF9">
        <w:rPr>
          <w:color w:val="000000"/>
        </w:rPr>
        <w:t xml:space="preserve">Vysazeny budou vysokokmenné tvary s dostatečně prokořeněným balem s víceletou, rovnoměrně zapěstovanou korunou. </w:t>
      </w:r>
      <w:r w:rsidRPr="007349F4">
        <w:rPr>
          <w:color w:val="000000"/>
        </w:rPr>
        <w:t>Použitý rostlinn</w:t>
      </w:r>
      <w:r w:rsidRPr="007349F4">
        <w:rPr>
          <w:rFonts w:cs="Arial Narrow"/>
          <w:color w:val="000000"/>
        </w:rPr>
        <w:t>ý</w:t>
      </w:r>
      <w:r w:rsidRPr="007349F4">
        <w:rPr>
          <w:color w:val="000000"/>
        </w:rPr>
        <w:t xml:space="preserve"> materi</w:t>
      </w:r>
      <w:r w:rsidRPr="007349F4">
        <w:rPr>
          <w:rFonts w:cs="Arial Narrow"/>
          <w:color w:val="000000"/>
        </w:rPr>
        <w:t>á</w:t>
      </w:r>
      <w:r w:rsidRPr="007349F4">
        <w:rPr>
          <w:color w:val="000000"/>
        </w:rPr>
        <w:t>l mus</w:t>
      </w:r>
      <w:r w:rsidRPr="007349F4">
        <w:rPr>
          <w:rFonts w:cs="Arial Narrow"/>
          <w:color w:val="000000"/>
        </w:rPr>
        <w:t>í</w:t>
      </w:r>
      <w:r w:rsidRPr="007349F4">
        <w:rPr>
          <w:color w:val="000000"/>
        </w:rPr>
        <w:t xml:space="preserve"> b</w:t>
      </w:r>
      <w:r w:rsidRPr="007349F4">
        <w:rPr>
          <w:rFonts w:cs="Arial Narrow"/>
          <w:color w:val="000000"/>
        </w:rPr>
        <w:t>ý</w:t>
      </w:r>
      <w:r w:rsidRPr="007349F4">
        <w:rPr>
          <w:color w:val="000000"/>
        </w:rPr>
        <w:t>t z fytopatologick</w:t>
      </w:r>
      <w:r w:rsidRPr="007349F4">
        <w:rPr>
          <w:rFonts w:cs="Arial Narrow"/>
          <w:color w:val="000000"/>
        </w:rPr>
        <w:t>é</w:t>
      </w:r>
      <w:r w:rsidRPr="007349F4">
        <w:rPr>
          <w:color w:val="000000"/>
        </w:rPr>
        <w:t>ho hlediska nez</w:t>
      </w:r>
      <w:r w:rsidRPr="007349F4">
        <w:rPr>
          <w:rFonts w:cs="Arial Narrow"/>
          <w:color w:val="000000"/>
        </w:rPr>
        <w:t>á</w:t>
      </w:r>
      <w:r w:rsidRPr="007349F4">
        <w:rPr>
          <w:color w:val="000000"/>
        </w:rPr>
        <w:t>vadn</w:t>
      </w:r>
      <w:r w:rsidRPr="007349F4">
        <w:rPr>
          <w:rFonts w:cs="Arial Narrow"/>
          <w:color w:val="000000"/>
        </w:rPr>
        <w:t>ý</w:t>
      </w:r>
      <w:r w:rsidRPr="007349F4">
        <w:rPr>
          <w:color w:val="000000"/>
        </w:rPr>
        <w:t xml:space="preserve"> a velikostn</w:t>
      </w:r>
      <w:r w:rsidRPr="007349F4">
        <w:rPr>
          <w:rFonts w:cs="Arial Narrow"/>
          <w:color w:val="000000"/>
        </w:rPr>
        <w:t>ě</w:t>
      </w:r>
      <w:r w:rsidRPr="007349F4">
        <w:rPr>
          <w:color w:val="000000"/>
        </w:rPr>
        <w:t xml:space="preserve"> bude odpov</w:t>
      </w:r>
      <w:r w:rsidRPr="007349F4">
        <w:rPr>
          <w:rFonts w:cs="Arial Narrow"/>
          <w:color w:val="000000"/>
        </w:rPr>
        <w:t>í</w:t>
      </w:r>
      <w:r w:rsidRPr="007349F4">
        <w:rPr>
          <w:color w:val="000000"/>
        </w:rPr>
        <w:t>dat po</w:t>
      </w:r>
      <w:r w:rsidRPr="007349F4">
        <w:rPr>
          <w:rFonts w:cs="Arial Narrow"/>
          <w:color w:val="000000"/>
        </w:rPr>
        <w:t>ž</w:t>
      </w:r>
      <w:r w:rsidRPr="007349F4">
        <w:rPr>
          <w:color w:val="000000"/>
        </w:rPr>
        <w:t>adavk</w:t>
      </w:r>
      <w:r w:rsidRPr="007349F4">
        <w:rPr>
          <w:rFonts w:cs="Arial Narrow"/>
          <w:color w:val="000000"/>
        </w:rPr>
        <w:t>ů</w:t>
      </w:r>
      <w:r w:rsidRPr="007349F4">
        <w:rPr>
          <w:color w:val="000000"/>
        </w:rPr>
        <w:t>m projektu. Materiál a provedení výsadby bude odpovídat zahradnickým standardům. Práce budou prováděny vyškolenými pracovníky s dostatečnou praxí v oboru, pomocné práce pracovníky zaučenými. V průběhu dopravy a manipulace budou stromy a ostatní výsadbový materiál chráněny před poškozením. Koruna stromů musí být pravidelná, bez poškození a musí odpovídat danému taxonu, V ŽÁDNÉM PŘÍPADĚ NESMÍ BÝT ZASTŘIŽEN TERMINÁL!! Kmeny ani kosterní větvení nesmí vykazovat žádné známky poškození</w:t>
      </w:r>
      <w:r w:rsidR="00E27723">
        <w:rPr>
          <w:color w:val="000000"/>
        </w:rPr>
        <w:t xml:space="preserve">. </w:t>
      </w:r>
    </w:p>
    <w:p w14:paraId="186B0AFF" w14:textId="5D919E65" w:rsidR="00FA40BA" w:rsidRDefault="00FA40BA" w:rsidP="0092276E">
      <w:pPr>
        <w:ind w:firstLine="0"/>
        <w:rPr>
          <w:color w:val="000000"/>
        </w:rPr>
      </w:pPr>
    </w:p>
    <w:p w14:paraId="4FABE128" w14:textId="0FE99EAA" w:rsidR="001D6E78" w:rsidRDefault="00FA40BA" w:rsidP="0092276E">
      <w:pPr>
        <w:ind w:firstLine="0"/>
        <w:rPr>
          <w:color w:val="000000"/>
        </w:rPr>
      </w:pPr>
      <w:r>
        <w:rPr>
          <w:color w:val="000000"/>
        </w:rPr>
        <w:t>Pro trvalková rabata budou p</w:t>
      </w:r>
      <w:r w:rsidRPr="009A728B">
        <w:rPr>
          <w:color w:val="000000"/>
        </w:rPr>
        <w:t xml:space="preserve">oužity </w:t>
      </w:r>
      <w:proofErr w:type="spellStart"/>
      <w:r w:rsidRPr="009A728B">
        <w:rPr>
          <w:color w:val="000000"/>
        </w:rPr>
        <w:t>kontejnerované</w:t>
      </w:r>
      <w:proofErr w:type="spellEnd"/>
      <w:r w:rsidRPr="009A728B">
        <w:rPr>
          <w:color w:val="000000"/>
        </w:rPr>
        <w:t xml:space="preserve"> trvalky a traviny (vel. K9). Použitý rostlinný materiál bude zdravý bez známek chorob a škůdců.</w:t>
      </w:r>
    </w:p>
    <w:p w14:paraId="3C72D256" w14:textId="77777777" w:rsidR="003B0611" w:rsidRPr="007349F4" w:rsidRDefault="003B0611" w:rsidP="0092276E">
      <w:pPr>
        <w:ind w:firstLine="0"/>
        <w:rPr>
          <w:color w:val="000000"/>
        </w:rPr>
      </w:pPr>
    </w:p>
    <w:p w14:paraId="402D1F9B" w14:textId="0EBF2E2A" w:rsidR="0039056A" w:rsidRPr="007349F4" w:rsidRDefault="0039056A" w:rsidP="006A1A16">
      <w:pPr>
        <w:pStyle w:val="Nadpis2"/>
      </w:pPr>
      <w:bookmarkStart w:id="65" w:name="_Toc147393717"/>
      <w:r w:rsidRPr="007349F4">
        <w:t xml:space="preserve">Technologie </w:t>
      </w:r>
      <w:r w:rsidR="000A1870">
        <w:t>ZALOŽENÍ VEGETAČNÍCH PRVKŮ</w:t>
      </w:r>
      <w:bookmarkEnd w:id="65"/>
    </w:p>
    <w:p w14:paraId="12B62780" w14:textId="77777777" w:rsidR="00BD3EF9" w:rsidRDefault="0039056A" w:rsidP="0092276E">
      <w:pPr>
        <w:ind w:firstLine="0"/>
        <w:rPr>
          <w:color w:val="000000"/>
        </w:rPr>
      </w:pPr>
      <w:r w:rsidRPr="007349F4">
        <w:rPr>
          <w:color w:val="000000"/>
        </w:rPr>
        <w:t>Výsadbové práce budou probíhat v souladu se standardy péče o přírodu a krajinu hlavně pak s</w:t>
      </w:r>
      <w:r w:rsidR="00BD3EF9">
        <w:rPr>
          <w:color w:val="000000"/>
        </w:rPr>
        <w:t>:</w:t>
      </w:r>
    </w:p>
    <w:p w14:paraId="5AC747BC" w14:textId="77777777" w:rsidR="00BD3EF9" w:rsidRDefault="0039056A">
      <w:pPr>
        <w:pStyle w:val="Odstavecseseznamem"/>
        <w:numPr>
          <w:ilvl w:val="0"/>
          <w:numId w:val="17"/>
        </w:numPr>
        <w:ind w:left="709" w:firstLine="0"/>
        <w:rPr>
          <w:color w:val="000000"/>
        </w:rPr>
      </w:pPr>
      <w:r w:rsidRPr="00BD3EF9">
        <w:rPr>
          <w:color w:val="000000"/>
        </w:rPr>
        <w:t xml:space="preserve">SPPK A02 001:2013 – Výsadba stromů, </w:t>
      </w:r>
    </w:p>
    <w:p w14:paraId="71E0A540" w14:textId="77777777" w:rsidR="00BD3EF9" w:rsidRDefault="0039056A">
      <w:pPr>
        <w:pStyle w:val="Odstavecseseznamem"/>
        <w:numPr>
          <w:ilvl w:val="0"/>
          <w:numId w:val="17"/>
        </w:numPr>
        <w:ind w:left="709" w:firstLine="0"/>
        <w:rPr>
          <w:color w:val="000000"/>
        </w:rPr>
      </w:pPr>
      <w:r w:rsidRPr="00BD3EF9">
        <w:rPr>
          <w:color w:val="000000"/>
        </w:rPr>
        <w:t>SPPK A02 003 – Výsadba a řez keřů a lián</w:t>
      </w:r>
    </w:p>
    <w:p w14:paraId="283DBAED" w14:textId="18CB4976" w:rsidR="00BD3EF9" w:rsidRDefault="0039056A">
      <w:pPr>
        <w:pStyle w:val="Odstavecseseznamem"/>
        <w:numPr>
          <w:ilvl w:val="0"/>
          <w:numId w:val="17"/>
        </w:numPr>
        <w:ind w:left="709" w:firstLine="0"/>
        <w:rPr>
          <w:color w:val="000000"/>
        </w:rPr>
      </w:pPr>
      <w:r w:rsidRPr="00BD3EF9">
        <w:rPr>
          <w:color w:val="000000"/>
        </w:rPr>
        <w:t>SPPK A02 002:2015 Řez stromů.</w:t>
      </w:r>
    </w:p>
    <w:p w14:paraId="49CDE552" w14:textId="77777777" w:rsidR="00FA40BA" w:rsidRDefault="00FA40BA" w:rsidP="00FA40BA">
      <w:pPr>
        <w:pStyle w:val="Odstavecseseznamem"/>
        <w:ind w:left="709" w:firstLine="0"/>
        <w:rPr>
          <w:color w:val="000000"/>
        </w:rPr>
      </w:pPr>
    </w:p>
    <w:p w14:paraId="6CE8729C" w14:textId="2D915B8F" w:rsidR="000A1870" w:rsidRDefault="000A1870" w:rsidP="00822C58">
      <w:pPr>
        <w:pStyle w:val="Nadpis3"/>
      </w:pPr>
      <w:bookmarkStart w:id="66" w:name="_Toc147393718"/>
      <w:r>
        <w:t>STROMY</w:t>
      </w:r>
      <w:bookmarkEnd w:id="66"/>
    </w:p>
    <w:p w14:paraId="1E22423F" w14:textId="66808E85" w:rsidR="0039056A" w:rsidRPr="00BD3EF9" w:rsidRDefault="0039056A" w:rsidP="0092276E">
      <w:pPr>
        <w:ind w:firstLine="0"/>
        <w:rPr>
          <w:color w:val="000000"/>
        </w:rPr>
      </w:pPr>
      <w:r w:rsidRPr="00BD3EF9">
        <w:rPr>
          <w:color w:val="000000"/>
        </w:rPr>
        <w:t xml:space="preserve">Výsadbové stanoviště bude předem vyčištěno od nežádoucích příměsí (stavebního odpadu, kamenů apod.), a to pro solitérní výsadbu dřeviny do vzdálenosti min. 2 m kolem vysazované dřeviny, do hloubky min. o 0,3 metru větší, než je hloubka výsadbové jámy. </w:t>
      </w:r>
    </w:p>
    <w:p w14:paraId="13C66AC6" w14:textId="77777777" w:rsidR="00FA40BA" w:rsidRDefault="00FA40BA" w:rsidP="0092276E">
      <w:pPr>
        <w:ind w:firstLine="0"/>
        <w:rPr>
          <w:color w:val="000000"/>
        </w:rPr>
      </w:pPr>
    </w:p>
    <w:p w14:paraId="2269BF33" w14:textId="4DCB25FD" w:rsidR="00FA40BA" w:rsidRDefault="0039056A" w:rsidP="0092276E">
      <w:pPr>
        <w:ind w:firstLine="0"/>
        <w:rPr>
          <w:color w:val="000000"/>
        </w:rPr>
      </w:pPr>
      <w:r w:rsidRPr="007349F4">
        <w:rPr>
          <w:color w:val="000000"/>
        </w:rPr>
        <w:t xml:space="preserve">Stromy budou ihned po dodání vysazeny do předem připravené jámy dle velikosti balu. Hloubka jámy bude odpovídat 1,5násobku hloubky a šíře balu, s 50 % výměnou půdy za kvalitní živný, ale propustný zahradní substrát. Stromy s balem budou vysazeny na podzim (od konce </w:t>
      </w:r>
      <w:r w:rsidR="009209F9">
        <w:rPr>
          <w:color w:val="000000"/>
        </w:rPr>
        <w:t>října</w:t>
      </w:r>
      <w:r w:rsidRPr="007349F4">
        <w:rPr>
          <w:color w:val="000000"/>
        </w:rPr>
        <w:t xml:space="preserve"> do zámrazu půdy) anebo zjara (od rozmrznutí půdy do začátku rašení). Výsadba není přípustná za mrazu nebo do zamrzlé půdy. Výsadba stromu by měla následovat bezprostředně po jeho dovozu na místo určení.</w:t>
      </w:r>
    </w:p>
    <w:p w14:paraId="057D38A6" w14:textId="77777777" w:rsidR="001D6E78" w:rsidRDefault="001D6E78" w:rsidP="0092276E">
      <w:pPr>
        <w:ind w:firstLine="0"/>
        <w:rPr>
          <w:color w:val="000000"/>
        </w:rPr>
      </w:pPr>
    </w:p>
    <w:p w14:paraId="5C3EA91C" w14:textId="4EE7B6F5" w:rsidR="00FA40BA" w:rsidRDefault="00FA40BA" w:rsidP="0092276E">
      <w:pPr>
        <w:ind w:firstLine="0"/>
        <w:rPr>
          <w:color w:val="000000"/>
        </w:rPr>
      </w:pPr>
      <w:r>
        <w:rPr>
          <w:color w:val="000000"/>
        </w:rPr>
        <w:t>VÝSADBA VE VOLNÉ PLOŠE</w:t>
      </w:r>
    </w:p>
    <w:p w14:paraId="038ADD6B" w14:textId="4F1637DB" w:rsidR="005A0C07" w:rsidRDefault="0039056A" w:rsidP="0092276E">
      <w:pPr>
        <w:ind w:firstLine="0"/>
        <w:rPr>
          <w:color w:val="000000"/>
        </w:rPr>
      </w:pPr>
      <w:r w:rsidRPr="007349F4">
        <w:rPr>
          <w:color w:val="000000"/>
        </w:rPr>
        <w:t>V každé jámě bude po odkrytí zjištěna potřeba drenáže. Při nepříznivých odtokových poměrech bude jáma odpovídajícím způsobem prohloubena a bude použita drenážní vrstva min. 200 mm štěrku f16/32. V jamách budou odstraněny větší kameny, těžko zetlívající části rostlin, popř. jiné odpady, povrch stěny bude rozrušen. Stěny jámy se budou kónicky svažovat. Kořenový syst</w:t>
      </w:r>
      <w:r w:rsidRPr="007349F4">
        <w:rPr>
          <w:rFonts w:cs="Arial Narrow"/>
          <w:color w:val="000000"/>
        </w:rPr>
        <w:t>é</w:t>
      </w:r>
      <w:r w:rsidRPr="007349F4">
        <w:rPr>
          <w:color w:val="000000"/>
        </w:rPr>
        <w:t>m bude uvoln</w:t>
      </w:r>
      <w:r w:rsidRPr="007349F4">
        <w:rPr>
          <w:rFonts w:cs="Arial Narrow"/>
          <w:color w:val="000000"/>
        </w:rPr>
        <w:t>ě</w:t>
      </w:r>
      <w:r w:rsidRPr="007349F4">
        <w:rPr>
          <w:color w:val="000000"/>
        </w:rPr>
        <w:t>n zp</w:t>
      </w:r>
      <w:r w:rsidRPr="007349F4">
        <w:rPr>
          <w:rFonts w:cs="Arial Narrow"/>
          <w:color w:val="000000"/>
        </w:rPr>
        <w:t>ů</w:t>
      </w:r>
      <w:r w:rsidRPr="007349F4">
        <w:rPr>
          <w:color w:val="000000"/>
        </w:rPr>
        <w:t>sobem odpov</w:t>
      </w:r>
      <w:r w:rsidRPr="007349F4">
        <w:rPr>
          <w:rFonts w:cs="Arial Narrow"/>
          <w:color w:val="000000"/>
        </w:rPr>
        <w:t>í</w:t>
      </w:r>
      <w:r w:rsidRPr="007349F4">
        <w:rPr>
          <w:color w:val="000000"/>
        </w:rPr>
        <w:t>daj</w:t>
      </w:r>
      <w:r w:rsidRPr="007349F4">
        <w:rPr>
          <w:rFonts w:cs="Arial Narrow"/>
          <w:color w:val="000000"/>
        </w:rPr>
        <w:t>í</w:t>
      </w:r>
      <w:r w:rsidRPr="007349F4">
        <w:rPr>
          <w:color w:val="000000"/>
        </w:rPr>
        <w:t>c</w:t>
      </w:r>
      <w:r w:rsidRPr="007349F4">
        <w:rPr>
          <w:rFonts w:cs="Arial Narrow"/>
          <w:color w:val="000000"/>
        </w:rPr>
        <w:t>í</w:t>
      </w:r>
      <w:r w:rsidRPr="007349F4">
        <w:rPr>
          <w:color w:val="000000"/>
        </w:rPr>
        <w:t>m pou</w:t>
      </w:r>
      <w:r w:rsidRPr="007349F4">
        <w:rPr>
          <w:rFonts w:cs="Arial Narrow"/>
          <w:color w:val="000000"/>
        </w:rPr>
        <w:t>ž</w:t>
      </w:r>
      <w:r w:rsidRPr="007349F4">
        <w:rPr>
          <w:color w:val="000000"/>
        </w:rPr>
        <w:t>it</w:t>
      </w:r>
      <w:r w:rsidRPr="007349F4">
        <w:rPr>
          <w:rFonts w:cs="Arial Narrow"/>
          <w:color w:val="000000"/>
        </w:rPr>
        <w:t>é</w:t>
      </w:r>
      <w:r w:rsidRPr="007349F4">
        <w:rPr>
          <w:color w:val="000000"/>
        </w:rPr>
        <w:t>mu typu obalu. Kořenový krček nesmí být pod úrovní půdy, je lépe, aby byl lehce nad úrovní terénu (je nutné počítat se sléháváním půdy ve výsadbové jámě, s navalením mulče atp.), v utužených a zamokřených půdách se doporučuje výsadba lehce nad okolní povrch.</w:t>
      </w:r>
      <w:r w:rsidR="009209F9">
        <w:rPr>
          <w:color w:val="000000"/>
        </w:rPr>
        <w:t xml:space="preserve"> </w:t>
      </w:r>
    </w:p>
    <w:p w14:paraId="669D9048" w14:textId="19EBBB0B" w:rsidR="005A0C07" w:rsidRDefault="005A0C07" w:rsidP="0092276E">
      <w:pPr>
        <w:ind w:firstLine="0"/>
        <w:rPr>
          <w:color w:val="000000"/>
        </w:rPr>
      </w:pPr>
    </w:p>
    <w:p w14:paraId="03735E81" w14:textId="3D206744" w:rsidR="00FA40BA" w:rsidRDefault="00FA40BA" w:rsidP="0092276E">
      <w:pPr>
        <w:ind w:firstLine="0"/>
        <w:rPr>
          <w:color w:val="000000"/>
        </w:rPr>
      </w:pPr>
      <w:r>
        <w:rPr>
          <w:color w:val="000000"/>
        </w:rPr>
        <w:t>VÝSADBA VE ZPEVNĚNÉM POVRCHU</w:t>
      </w:r>
    </w:p>
    <w:p w14:paraId="5354CFF0" w14:textId="552273F2" w:rsidR="009A37D8" w:rsidRDefault="009A37D8" w:rsidP="0092276E">
      <w:pPr>
        <w:ind w:firstLine="0"/>
        <w:rPr>
          <w:color w:val="000000"/>
        </w:rPr>
      </w:pPr>
      <w:r>
        <w:rPr>
          <w:color w:val="000000"/>
        </w:rPr>
        <w:t xml:space="preserve">Stromy ve zpevněném povrchu jsou sázeny do kruhových trvalkových rabat. Výsadbový prostor je tvořen strukturálním substrátem po obvodu a ve dně. Výsadbová jáma o výše uvedených rozměrech bude zasypána výsadbovým substrátem. Oba substráty jsou specifikovány v rámci kapitoly 5.1. Čisté terénní úpravy. </w:t>
      </w:r>
      <w:r w:rsidRPr="007349F4">
        <w:rPr>
          <w:color w:val="000000"/>
        </w:rPr>
        <w:t>Hloubka jámy bude odpovídat 1,5násobku hloubky a šíře balu</w:t>
      </w:r>
      <w:r>
        <w:rPr>
          <w:color w:val="000000"/>
        </w:rPr>
        <w:t xml:space="preserve">. </w:t>
      </w:r>
      <w:r w:rsidRPr="007349F4">
        <w:rPr>
          <w:color w:val="000000"/>
        </w:rPr>
        <w:t xml:space="preserve">Stromy s balem budou vysazeny na podzim (od konce </w:t>
      </w:r>
      <w:r>
        <w:rPr>
          <w:color w:val="000000"/>
        </w:rPr>
        <w:t>října</w:t>
      </w:r>
      <w:r w:rsidRPr="007349F4">
        <w:rPr>
          <w:color w:val="000000"/>
        </w:rPr>
        <w:t xml:space="preserve"> do zámrazu půdy) anebo zjara (od rozmrznutí půdy do začátku rašení). Výsadba není přípustná za mrazu nebo do zamrzlé půdy. Výsadba stromu by měla následovat bezprostředně po jeho dovozu na místo určení.</w:t>
      </w:r>
    </w:p>
    <w:p w14:paraId="25C6EA4D" w14:textId="77777777" w:rsidR="009A37D8" w:rsidRDefault="009A37D8" w:rsidP="0092276E">
      <w:pPr>
        <w:ind w:firstLine="0"/>
        <w:rPr>
          <w:color w:val="000000"/>
        </w:rPr>
      </w:pPr>
    </w:p>
    <w:p w14:paraId="22179044" w14:textId="1FAD3847" w:rsidR="007A0EBC" w:rsidRDefault="009209F9" w:rsidP="0092276E">
      <w:pPr>
        <w:ind w:firstLine="0"/>
        <w:rPr>
          <w:color w:val="000000"/>
        </w:rPr>
      </w:pPr>
      <w:r>
        <w:rPr>
          <w:color w:val="000000"/>
        </w:rPr>
        <w:t xml:space="preserve">Výsadby ve zpevněném povrchu budou propojeny podzemním </w:t>
      </w:r>
      <w:proofErr w:type="spellStart"/>
      <w:r>
        <w:rPr>
          <w:color w:val="000000"/>
        </w:rPr>
        <w:t>prokořenitelným</w:t>
      </w:r>
      <w:proofErr w:type="spellEnd"/>
      <w:r>
        <w:rPr>
          <w:color w:val="000000"/>
        </w:rPr>
        <w:t xml:space="preserve"> pásem</w:t>
      </w:r>
      <w:r w:rsidR="005A0C07">
        <w:rPr>
          <w:color w:val="000000"/>
        </w:rPr>
        <w:t xml:space="preserve">. Pod skladbou zpevněných ploch budou umístěny </w:t>
      </w:r>
      <w:proofErr w:type="spellStart"/>
      <w:r w:rsidR="005A0C07">
        <w:rPr>
          <w:color w:val="000000"/>
        </w:rPr>
        <w:t>prokořenitelné</w:t>
      </w:r>
      <w:proofErr w:type="spellEnd"/>
      <w:r w:rsidR="005A0C07">
        <w:rPr>
          <w:color w:val="000000"/>
        </w:rPr>
        <w:t xml:space="preserve"> </w:t>
      </w:r>
      <w:r w:rsidR="00365545">
        <w:rPr>
          <w:color w:val="000000"/>
        </w:rPr>
        <w:t>buňky o rozměru 0,6x0,6x0,4 (hloubka x šířka x výška)</w:t>
      </w:r>
      <w:r w:rsidR="005A0C07">
        <w:rPr>
          <w:color w:val="000000"/>
        </w:rPr>
        <w:t>,</w:t>
      </w:r>
      <w:r>
        <w:rPr>
          <w:color w:val="000000"/>
        </w:rPr>
        <w:t xml:space="preserve"> kter</w:t>
      </w:r>
      <w:r w:rsidR="005A0C07">
        <w:rPr>
          <w:color w:val="000000"/>
        </w:rPr>
        <w:t>é</w:t>
      </w:r>
      <w:r>
        <w:rPr>
          <w:color w:val="000000"/>
        </w:rPr>
        <w:t xml:space="preserve"> bud</w:t>
      </w:r>
      <w:r w:rsidR="005A0C07">
        <w:rPr>
          <w:color w:val="000000"/>
        </w:rPr>
        <w:t>ou</w:t>
      </w:r>
      <w:r>
        <w:rPr>
          <w:color w:val="000000"/>
        </w:rPr>
        <w:t xml:space="preserve"> vyplněn</w:t>
      </w:r>
      <w:r w:rsidR="00365545">
        <w:rPr>
          <w:color w:val="000000"/>
        </w:rPr>
        <w:t>y</w:t>
      </w:r>
      <w:r>
        <w:rPr>
          <w:color w:val="000000"/>
        </w:rPr>
        <w:t xml:space="preserve"> strukturálním </w:t>
      </w:r>
      <w:r>
        <w:rPr>
          <w:color w:val="000000"/>
        </w:rPr>
        <w:lastRenderedPageBreak/>
        <w:t xml:space="preserve">substrátem. </w:t>
      </w:r>
      <w:r w:rsidR="00365545">
        <w:rPr>
          <w:color w:val="000000"/>
        </w:rPr>
        <w:t xml:space="preserve">Proti mísení vrstev </w:t>
      </w:r>
      <w:r w:rsidR="000A1870">
        <w:rPr>
          <w:color w:val="000000"/>
        </w:rPr>
        <w:t>je</w:t>
      </w:r>
      <w:r w:rsidR="00365545">
        <w:rPr>
          <w:color w:val="000000"/>
        </w:rPr>
        <w:t xml:space="preserve"> na buňkách natažena </w:t>
      </w:r>
      <w:proofErr w:type="spellStart"/>
      <w:r w:rsidR="00365545">
        <w:rPr>
          <w:color w:val="000000"/>
        </w:rPr>
        <w:t>geotextilite</w:t>
      </w:r>
      <w:proofErr w:type="spellEnd"/>
      <w:r w:rsidR="009E777C">
        <w:rPr>
          <w:color w:val="000000"/>
        </w:rPr>
        <w:t xml:space="preserve"> </w:t>
      </w:r>
      <w:proofErr w:type="gramStart"/>
      <w:r w:rsidR="009E777C">
        <w:rPr>
          <w:color w:val="000000"/>
        </w:rPr>
        <w:t>300g</w:t>
      </w:r>
      <w:proofErr w:type="gramEnd"/>
      <w:r w:rsidR="00365545">
        <w:rPr>
          <w:color w:val="000000"/>
        </w:rPr>
        <w:t xml:space="preserve">. Výkopová jáma </w:t>
      </w:r>
      <w:proofErr w:type="spellStart"/>
      <w:r w:rsidR="00365545">
        <w:rPr>
          <w:color w:val="000000"/>
        </w:rPr>
        <w:t>prokořenitelného</w:t>
      </w:r>
      <w:proofErr w:type="spellEnd"/>
      <w:r w:rsidR="00365545">
        <w:rPr>
          <w:color w:val="000000"/>
        </w:rPr>
        <w:t xml:space="preserve"> pásu bude chráněná plastovou </w:t>
      </w:r>
      <w:proofErr w:type="spellStart"/>
      <w:r w:rsidR="00365545">
        <w:rPr>
          <w:color w:val="000000"/>
        </w:rPr>
        <w:t>geomříží</w:t>
      </w:r>
      <w:proofErr w:type="spellEnd"/>
      <w:r w:rsidR="00365545">
        <w:rPr>
          <w:color w:val="000000"/>
        </w:rPr>
        <w:t xml:space="preserve">. Na dno pásu bude umístěn provětrávací systém </w:t>
      </w:r>
      <w:r w:rsidR="002610CC">
        <w:rPr>
          <w:color w:val="000000"/>
        </w:rPr>
        <w:t>tvořený</w:t>
      </w:r>
      <w:r w:rsidR="00365545">
        <w:rPr>
          <w:color w:val="000000"/>
        </w:rPr>
        <w:t xml:space="preserve"> perforovanou </w:t>
      </w:r>
      <w:r w:rsidR="002610CC">
        <w:rPr>
          <w:color w:val="000000"/>
        </w:rPr>
        <w:t xml:space="preserve">drenážní </w:t>
      </w:r>
      <w:r w:rsidR="00365545">
        <w:rPr>
          <w:color w:val="000000"/>
        </w:rPr>
        <w:t>trubkou</w:t>
      </w:r>
      <w:r w:rsidR="009E777C">
        <w:rPr>
          <w:color w:val="000000"/>
        </w:rPr>
        <w:t xml:space="preserve"> DN100</w:t>
      </w:r>
      <w:r w:rsidR="00365545">
        <w:rPr>
          <w:color w:val="000000"/>
        </w:rPr>
        <w:t>.</w:t>
      </w:r>
      <w:r w:rsidR="009E777C">
        <w:rPr>
          <w:color w:val="000000"/>
        </w:rPr>
        <w:t xml:space="preserve"> Trubka bude u každého stromu vyvedena nad mulčovací vrstvu trvalkového rabata. Do trubky bude nasypán praný štěrk f8/16, který zamezí propadání nečistot do trubky. Konec bude kryt drenážní zátkou s mřížkou černé barvy.</w:t>
      </w:r>
      <w:r w:rsidR="00365545">
        <w:rPr>
          <w:color w:val="000000"/>
        </w:rPr>
        <w:t xml:space="preserve"> </w:t>
      </w:r>
      <w:r>
        <w:rPr>
          <w:color w:val="000000"/>
        </w:rPr>
        <w:t>Pás bude hluboký 1 m a š</w:t>
      </w:r>
      <w:r w:rsidR="007A0EBC">
        <w:rPr>
          <w:color w:val="000000"/>
        </w:rPr>
        <w:t>iroký 1,</w:t>
      </w:r>
      <w:r w:rsidR="00365545">
        <w:rPr>
          <w:color w:val="000000"/>
        </w:rPr>
        <w:t>8</w:t>
      </w:r>
      <w:r w:rsidR="007A0EBC">
        <w:rPr>
          <w:color w:val="000000"/>
        </w:rPr>
        <w:t xml:space="preserve"> m. V místě, kde pás zasahuje do ochranného pásma sítí bude po stranách výkopové jámy použita </w:t>
      </w:r>
      <w:proofErr w:type="spellStart"/>
      <w:r w:rsidR="007A0EBC">
        <w:rPr>
          <w:color w:val="000000"/>
        </w:rPr>
        <w:t>protikořenová</w:t>
      </w:r>
      <w:proofErr w:type="spellEnd"/>
      <w:r w:rsidR="007A0EBC">
        <w:rPr>
          <w:color w:val="000000"/>
        </w:rPr>
        <w:t xml:space="preserve"> folie</w:t>
      </w:r>
      <w:r w:rsidR="00365545">
        <w:rPr>
          <w:color w:val="000000"/>
        </w:rPr>
        <w:t xml:space="preserve"> nebo bude síť obalena nulovou frakcí</w:t>
      </w:r>
      <w:r w:rsidR="009A728B">
        <w:rPr>
          <w:color w:val="000000"/>
        </w:rPr>
        <w:t xml:space="preserve"> a kryta </w:t>
      </w:r>
      <w:proofErr w:type="spellStart"/>
      <w:r w:rsidR="009A728B">
        <w:rPr>
          <w:color w:val="000000"/>
        </w:rPr>
        <w:t>protikořenovou</w:t>
      </w:r>
      <w:proofErr w:type="spellEnd"/>
      <w:r w:rsidR="009A728B">
        <w:rPr>
          <w:color w:val="000000"/>
        </w:rPr>
        <w:t xml:space="preserve"> folií</w:t>
      </w:r>
      <w:r w:rsidR="007A0EBC">
        <w:rPr>
          <w:color w:val="000000"/>
        </w:rPr>
        <w:t xml:space="preserve">. </w:t>
      </w:r>
    </w:p>
    <w:p w14:paraId="42D3B825" w14:textId="77777777" w:rsidR="003B0611" w:rsidRDefault="003B0611" w:rsidP="0092276E">
      <w:pPr>
        <w:ind w:firstLine="0"/>
        <w:rPr>
          <w:color w:val="000000"/>
        </w:rPr>
      </w:pPr>
    </w:p>
    <w:p w14:paraId="02289025" w14:textId="20CE9026" w:rsidR="00533389" w:rsidRDefault="00533389" w:rsidP="00822C58">
      <w:pPr>
        <w:pStyle w:val="Nadpis3"/>
      </w:pPr>
      <w:bookmarkStart w:id="67" w:name="_Toc147393719"/>
      <w:r>
        <w:t>TRÁVNÍKY</w:t>
      </w:r>
      <w:bookmarkEnd w:id="67"/>
    </w:p>
    <w:p w14:paraId="1EA68E1D" w14:textId="07A50A9F" w:rsidR="00F00DEE" w:rsidRDefault="00223097" w:rsidP="0092276E">
      <w:pPr>
        <w:ind w:firstLine="0"/>
        <w:rPr>
          <w:color w:val="000000"/>
        </w:rPr>
      </w:pPr>
      <w:r>
        <w:rPr>
          <w:color w:val="000000"/>
        </w:rPr>
        <w:t xml:space="preserve">Pro osev travnatých ploch bude použita druhově pestrá luční směs. </w:t>
      </w:r>
      <w:r w:rsidR="00F00DEE">
        <w:rPr>
          <w:color w:val="000000"/>
        </w:rPr>
        <w:t xml:space="preserve">Plochy </w:t>
      </w:r>
    </w:p>
    <w:p w14:paraId="7348ABBF" w14:textId="77777777" w:rsidR="00F00DEE" w:rsidRDefault="00F00DEE" w:rsidP="0092276E">
      <w:pPr>
        <w:ind w:firstLine="0"/>
        <w:rPr>
          <w:color w:val="000000"/>
        </w:rPr>
      </w:pPr>
    </w:p>
    <w:p w14:paraId="0F874C37" w14:textId="76A6AD06" w:rsidR="00E27723" w:rsidRDefault="00533389" w:rsidP="0092276E">
      <w:pPr>
        <w:ind w:firstLine="0"/>
        <w:rPr>
          <w:color w:val="000000"/>
        </w:rPr>
      </w:pPr>
      <w:r w:rsidRPr="007349F4">
        <w:rPr>
          <w:color w:val="000000"/>
        </w:rPr>
        <w:t>Výsev bude prováděn ručním rozhozem nebo sečkou.</w:t>
      </w:r>
      <w:r w:rsidRPr="007349F4">
        <w:t xml:space="preserve"> </w:t>
      </w:r>
      <w:r w:rsidRPr="007349F4">
        <w:rPr>
          <w:color w:val="000000"/>
        </w:rPr>
        <w:t>Po v</w:t>
      </w:r>
      <w:r w:rsidRPr="007349F4">
        <w:rPr>
          <w:rFonts w:cs="Arial Narrow"/>
          <w:color w:val="000000"/>
        </w:rPr>
        <w:t>ý</w:t>
      </w:r>
      <w:r w:rsidRPr="007349F4">
        <w:rPr>
          <w:color w:val="000000"/>
        </w:rPr>
        <w:t xml:space="preserve">sevu se povrch řádně zavlažit 20 l/m2. Výsev bude prováděn ideálně na podzim, aby bylo co nejvíce využito přírodních srážek pro vzejití porostu. Vzcházení květnaté louky je pomalejší než u běžného trávníku. </w:t>
      </w:r>
      <w:proofErr w:type="gramStart"/>
      <w:r w:rsidRPr="007349F4">
        <w:rPr>
          <w:color w:val="000000"/>
        </w:rPr>
        <w:t>První</w:t>
      </w:r>
      <w:proofErr w:type="gramEnd"/>
      <w:r w:rsidRPr="007349F4">
        <w:rPr>
          <w:color w:val="000000"/>
        </w:rPr>
        <w:t xml:space="preserve"> seč se provádí v květnu, v případě vysokého zaplevelení bylinnými plevely tehdy, až průměrná výška porostu dosahuje 20</w:t>
      </w:r>
      <w:r w:rsidRPr="007349F4">
        <w:rPr>
          <w:rFonts w:cs="Cambria Math"/>
          <w:color w:val="000000"/>
        </w:rPr>
        <w:t>‐</w:t>
      </w:r>
      <w:r w:rsidRPr="007349F4">
        <w:rPr>
          <w:color w:val="000000"/>
        </w:rPr>
        <w:t>30cm a to z</w:t>
      </w:r>
      <w:r w:rsidRPr="007349F4">
        <w:rPr>
          <w:rFonts w:cs="Arial Narrow"/>
          <w:color w:val="000000"/>
        </w:rPr>
        <w:t>á</w:t>
      </w:r>
      <w:r w:rsidRPr="007349F4">
        <w:rPr>
          <w:color w:val="000000"/>
        </w:rPr>
        <w:t>sadn</w:t>
      </w:r>
      <w:r w:rsidRPr="007349F4">
        <w:rPr>
          <w:rFonts w:cs="Arial Narrow"/>
          <w:color w:val="000000"/>
        </w:rPr>
        <w:t>ě</w:t>
      </w:r>
      <w:r w:rsidRPr="007349F4">
        <w:rPr>
          <w:color w:val="000000"/>
        </w:rPr>
        <w:t xml:space="preserve"> ost</w:t>
      </w:r>
      <w:r w:rsidRPr="007349F4">
        <w:rPr>
          <w:rFonts w:cs="Arial Narrow"/>
          <w:color w:val="000000"/>
        </w:rPr>
        <w:t>ř</w:t>
      </w:r>
      <w:r w:rsidRPr="007349F4">
        <w:rPr>
          <w:color w:val="000000"/>
        </w:rPr>
        <w:t>e nabrou</w:t>
      </w:r>
      <w:r w:rsidRPr="007349F4">
        <w:rPr>
          <w:rFonts w:cs="Arial Narrow"/>
          <w:color w:val="000000"/>
        </w:rPr>
        <w:t>š</w:t>
      </w:r>
      <w:r w:rsidRPr="007349F4">
        <w:rPr>
          <w:color w:val="000000"/>
        </w:rPr>
        <w:t>en</w:t>
      </w:r>
      <w:r w:rsidRPr="007349F4">
        <w:rPr>
          <w:rFonts w:cs="Arial Narrow"/>
          <w:color w:val="000000"/>
        </w:rPr>
        <w:t>ý</w:t>
      </w:r>
      <w:r w:rsidRPr="007349F4">
        <w:rPr>
          <w:color w:val="000000"/>
        </w:rPr>
        <w:t>m ost</w:t>
      </w:r>
      <w:r w:rsidRPr="007349F4">
        <w:rPr>
          <w:rFonts w:cs="Arial Narrow"/>
          <w:color w:val="000000"/>
        </w:rPr>
        <w:t>ří</w:t>
      </w:r>
      <w:r w:rsidRPr="007349F4">
        <w:rPr>
          <w:color w:val="000000"/>
        </w:rPr>
        <w:t xml:space="preserve">m </w:t>
      </w:r>
      <w:r w:rsidRPr="007349F4">
        <w:rPr>
          <w:rFonts w:cs="Arial Narrow"/>
          <w:color w:val="000000"/>
        </w:rPr>
        <w:t>ž</w:t>
      </w:r>
      <w:r w:rsidRPr="007349F4">
        <w:rPr>
          <w:color w:val="000000"/>
        </w:rPr>
        <w:t>ac</w:t>
      </w:r>
      <w:r w:rsidRPr="007349F4">
        <w:rPr>
          <w:rFonts w:cs="Arial Narrow"/>
          <w:color w:val="000000"/>
        </w:rPr>
        <w:t>í</w:t>
      </w:r>
      <w:r w:rsidRPr="007349F4">
        <w:rPr>
          <w:color w:val="000000"/>
        </w:rPr>
        <w:t>ho n</w:t>
      </w:r>
      <w:r w:rsidRPr="007349F4">
        <w:rPr>
          <w:rFonts w:cs="Arial Narrow"/>
          <w:color w:val="000000"/>
        </w:rPr>
        <w:t>ář</w:t>
      </w:r>
      <w:r w:rsidRPr="007349F4">
        <w:rPr>
          <w:color w:val="000000"/>
        </w:rPr>
        <w:t>ad</w:t>
      </w:r>
      <w:r w:rsidRPr="007349F4">
        <w:rPr>
          <w:rFonts w:cs="Arial Narrow"/>
          <w:color w:val="000000"/>
        </w:rPr>
        <w:t>í</w:t>
      </w:r>
      <w:r w:rsidRPr="007349F4">
        <w:rPr>
          <w:color w:val="000000"/>
        </w:rPr>
        <w:t xml:space="preserve"> na v</w:t>
      </w:r>
      <w:r w:rsidRPr="007349F4">
        <w:rPr>
          <w:rFonts w:cs="Arial Narrow"/>
          <w:color w:val="000000"/>
        </w:rPr>
        <w:t>ýš</w:t>
      </w:r>
      <w:r w:rsidRPr="007349F4">
        <w:rPr>
          <w:color w:val="000000"/>
        </w:rPr>
        <w:t xml:space="preserve">ku 10 </w:t>
      </w:r>
      <w:r w:rsidRPr="007349F4">
        <w:rPr>
          <w:rFonts w:cs="Cambria Math"/>
          <w:color w:val="000000"/>
        </w:rPr>
        <w:t>‐</w:t>
      </w:r>
      <w:r w:rsidRPr="007349F4">
        <w:rPr>
          <w:color w:val="000000"/>
        </w:rPr>
        <w:t xml:space="preserve"> 12 cm. V prvn</w:t>
      </w:r>
      <w:r w:rsidRPr="007349F4">
        <w:rPr>
          <w:rFonts w:cs="Arial Narrow"/>
          <w:color w:val="000000"/>
        </w:rPr>
        <w:t>í</w:t>
      </w:r>
      <w:r w:rsidRPr="007349F4">
        <w:rPr>
          <w:color w:val="000000"/>
        </w:rPr>
        <w:t xml:space="preserve">ch dvou letech po výsevu je vhodné kosit louku častěji – cca 4x ročně. Poté je třeba louku kosit 2xročně – na konci května a na konci srpna. Plného zapojení dosáhne louka cca po </w:t>
      </w:r>
      <w:proofErr w:type="gramStart"/>
      <w:r w:rsidRPr="007349F4">
        <w:rPr>
          <w:color w:val="000000"/>
        </w:rPr>
        <w:t>4</w:t>
      </w:r>
      <w:r w:rsidRPr="007349F4">
        <w:rPr>
          <w:rFonts w:cs="Cambria Math"/>
          <w:color w:val="000000"/>
        </w:rPr>
        <w:t>‐</w:t>
      </w:r>
      <w:r w:rsidRPr="007349F4">
        <w:rPr>
          <w:color w:val="000000"/>
        </w:rPr>
        <w:t>5ti</w:t>
      </w:r>
      <w:proofErr w:type="gramEnd"/>
      <w:r w:rsidRPr="007349F4">
        <w:rPr>
          <w:color w:val="000000"/>
        </w:rPr>
        <w:t xml:space="preserve"> letech.</w:t>
      </w:r>
    </w:p>
    <w:p w14:paraId="703744C8" w14:textId="1356ACC9" w:rsidR="009A728B" w:rsidRDefault="009A728B" w:rsidP="0092276E">
      <w:pPr>
        <w:ind w:firstLine="0"/>
        <w:rPr>
          <w:color w:val="000000"/>
        </w:rPr>
      </w:pPr>
    </w:p>
    <w:p w14:paraId="7F2F65DF" w14:textId="754F82BD" w:rsidR="009A728B" w:rsidRDefault="009A728B" w:rsidP="00822C58">
      <w:pPr>
        <w:pStyle w:val="Nadpis3"/>
      </w:pPr>
      <w:bookmarkStart w:id="68" w:name="_Toc147393720"/>
      <w:r>
        <w:t>TRVALKOVÁ RABATA</w:t>
      </w:r>
      <w:bookmarkEnd w:id="68"/>
    </w:p>
    <w:p w14:paraId="243B8ABA" w14:textId="7EF4DFD7" w:rsidR="009A728B" w:rsidRPr="009A728B" w:rsidRDefault="009A728B" w:rsidP="009A728B">
      <w:pPr>
        <w:ind w:firstLine="0"/>
        <w:rPr>
          <w:color w:val="000000"/>
        </w:rPr>
      </w:pPr>
      <w:r w:rsidRPr="009A728B">
        <w:rPr>
          <w:color w:val="000000"/>
        </w:rPr>
        <w:t xml:space="preserve">Vegetační vrstva pro trvalkové záhony viz kapitola </w:t>
      </w:r>
      <w:r>
        <w:rPr>
          <w:color w:val="000000"/>
        </w:rPr>
        <w:t>5.1</w:t>
      </w:r>
      <w:r w:rsidRPr="009A728B">
        <w:rPr>
          <w:color w:val="000000"/>
        </w:rPr>
        <w:t xml:space="preserve"> Čisté terénní úpravy.</w:t>
      </w:r>
      <w:r>
        <w:rPr>
          <w:color w:val="000000"/>
        </w:rPr>
        <w:t xml:space="preserve"> </w:t>
      </w:r>
      <w:r w:rsidR="009A37D8">
        <w:rPr>
          <w:color w:val="000000"/>
        </w:rPr>
        <w:t>Součástí rabat jsou i výsadby strom</w:t>
      </w:r>
      <w:r>
        <w:rPr>
          <w:color w:val="000000"/>
        </w:rPr>
        <w:t>ů v uličním stromořadí.</w:t>
      </w:r>
      <w:r w:rsidR="009A37D8">
        <w:rPr>
          <w:color w:val="000000"/>
        </w:rPr>
        <w:t xml:space="preserve"> Výsadba trvalek bude provedena po výsadbě stromů.</w:t>
      </w:r>
      <w:r>
        <w:rPr>
          <w:color w:val="000000"/>
        </w:rPr>
        <w:t xml:space="preserve"> Dále jsou</w:t>
      </w:r>
      <w:r w:rsidR="009A37D8">
        <w:rPr>
          <w:color w:val="000000"/>
        </w:rPr>
        <w:t xml:space="preserve"> rabata</w:t>
      </w:r>
      <w:r>
        <w:rPr>
          <w:color w:val="000000"/>
        </w:rPr>
        <w:t xml:space="preserve"> navržena pod stávajícími lípami za kostelem</w:t>
      </w:r>
      <w:r w:rsidR="009A37D8">
        <w:rPr>
          <w:color w:val="000000"/>
        </w:rPr>
        <w:t xml:space="preserve"> č. 28 a 29</w:t>
      </w:r>
      <w:r>
        <w:rPr>
          <w:color w:val="000000"/>
        </w:rPr>
        <w:t>.</w:t>
      </w:r>
      <w:r w:rsidRPr="009A728B">
        <w:rPr>
          <w:color w:val="000000"/>
        </w:rPr>
        <w:t xml:space="preserve"> Povrch ČTÚ bude řádně uhrabán, a v případě, že došlo před výsadbou k utužení terénu bude povrch do hloubky 30 cm prokypřen. </w:t>
      </w:r>
      <w:r>
        <w:rPr>
          <w:color w:val="000000"/>
        </w:rPr>
        <w:t xml:space="preserve">V případě, že došlo před výsadbou k zaplevelení výsadbového prostoru bude </w:t>
      </w:r>
      <w:r w:rsidRPr="009A728B">
        <w:rPr>
          <w:color w:val="000000"/>
        </w:rPr>
        <w:t xml:space="preserve">stanoviště </w:t>
      </w:r>
      <w:r>
        <w:rPr>
          <w:color w:val="000000"/>
        </w:rPr>
        <w:t>3x mechanicky odpleveleno</w:t>
      </w:r>
      <w:r w:rsidRPr="009A728B">
        <w:rPr>
          <w:color w:val="000000"/>
        </w:rPr>
        <w:t>! Mezi jednotlivými</w:t>
      </w:r>
      <w:r>
        <w:rPr>
          <w:color w:val="000000"/>
        </w:rPr>
        <w:t xml:space="preserve"> koly</w:t>
      </w:r>
      <w:r w:rsidRPr="009A728B">
        <w:rPr>
          <w:color w:val="000000"/>
        </w:rPr>
        <w:t xml:space="preserve"> bude plocha ponechána minimálně 3 týdny volná, aby bylo umožněno plevelům vytvořit listovou plochu. Tento krok je zásadní pro minimalizaci pletí a snadnější údržbu v následujících letech. Výška terénu pro výsadbu bude oproti obrubě snížena cca o </w:t>
      </w:r>
      <w:r>
        <w:rPr>
          <w:color w:val="000000"/>
        </w:rPr>
        <w:t>5</w:t>
      </w:r>
      <w:r w:rsidRPr="009A728B">
        <w:rPr>
          <w:color w:val="000000"/>
        </w:rPr>
        <w:t xml:space="preserve"> cm. Povrch bude rovnoměrně prokypřen minimálně do hloubky 20 cm. </w:t>
      </w:r>
    </w:p>
    <w:p w14:paraId="236F9AE6" w14:textId="77777777" w:rsidR="009A728B" w:rsidRPr="009A728B" w:rsidRDefault="009A728B" w:rsidP="009A728B">
      <w:pPr>
        <w:ind w:firstLine="0"/>
        <w:rPr>
          <w:color w:val="000000"/>
        </w:rPr>
      </w:pPr>
    </w:p>
    <w:p w14:paraId="06579170" w14:textId="4EFE064F" w:rsidR="009A728B" w:rsidRDefault="009A728B" w:rsidP="009A728B">
      <w:pPr>
        <w:ind w:firstLine="0"/>
        <w:rPr>
          <w:color w:val="000000"/>
        </w:rPr>
      </w:pPr>
      <w:r w:rsidRPr="009A728B">
        <w:rPr>
          <w:color w:val="000000"/>
        </w:rPr>
        <w:t xml:space="preserve">Po výsadbě bude povrch extenzivních záhonů mulčován </w:t>
      </w:r>
      <w:r w:rsidR="00E076D3">
        <w:rPr>
          <w:color w:val="000000"/>
        </w:rPr>
        <w:t xml:space="preserve">praným </w:t>
      </w:r>
      <w:r w:rsidRPr="009A728B">
        <w:rPr>
          <w:color w:val="000000"/>
        </w:rPr>
        <w:t xml:space="preserve">štěrkem (ideálně z vápence) f </w:t>
      </w:r>
      <w:r w:rsidR="00E076D3">
        <w:rPr>
          <w:color w:val="000000"/>
        </w:rPr>
        <w:t>4/8</w:t>
      </w:r>
      <w:r w:rsidRPr="009A728B">
        <w:rPr>
          <w:color w:val="000000"/>
        </w:rPr>
        <w:t xml:space="preserve"> o mocnosti vrstvy 5 cm. Provedené výsadby budou důkladně zality tak, aby byla provlhčena půda pod spodní úroveň výsadbové jámy. </w:t>
      </w:r>
    </w:p>
    <w:p w14:paraId="56830B6A" w14:textId="77777777" w:rsidR="00E27723" w:rsidRPr="007349F4" w:rsidRDefault="00E27723" w:rsidP="0092276E">
      <w:pPr>
        <w:ind w:firstLine="0"/>
        <w:rPr>
          <w:color w:val="000000"/>
        </w:rPr>
      </w:pPr>
    </w:p>
    <w:p w14:paraId="10789F26" w14:textId="620F8D92" w:rsidR="001D6E78" w:rsidRDefault="001D6E78" w:rsidP="001D6E78">
      <w:pPr>
        <w:pStyle w:val="Nadpis2"/>
      </w:pPr>
      <w:bookmarkStart w:id="69" w:name="_Toc147393721"/>
      <w:bookmarkStart w:id="70" w:name="_Toc529793499"/>
      <w:bookmarkStart w:id="71" w:name="_Toc528580729"/>
      <w:bookmarkEnd w:id="10"/>
      <w:bookmarkEnd w:id="13"/>
      <w:r>
        <w:t>prvky zvyšující biodiverzitu</w:t>
      </w:r>
      <w:bookmarkEnd w:id="69"/>
    </w:p>
    <w:p w14:paraId="0EA1A3E2" w14:textId="6A026FAD" w:rsidR="002A1AE1" w:rsidRDefault="001D6E78" w:rsidP="001D6E78">
      <w:pPr>
        <w:ind w:firstLine="0"/>
        <w:rPr>
          <w:noProof/>
        </w:rPr>
      </w:pPr>
      <w:r>
        <w:rPr>
          <w:noProof/>
        </w:rPr>
        <w:t xml:space="preserve">V prostoru budou </w:t>
      </w:r>
      <w:r w:rsidR="002A1AE1">
        <w:rPr>
          <w:noProof/>
        </w:rPr>
        <w:t xml:space="preserve"> instalovány budky pro netop</w:t>
      </w:r>
      <w:r w:rsidR="002D284A">
        <w:rPr>
          <w:noProof/>
        </w:rPr>
        <w:t>ý</w:t>
      </w:r>
      <w:r w:rsidR="002A1AE1">
        <w:rPr>
          <w:noProof/>
        </w:rPr>
        <w:t>ry a sýkorky. Kmeny pokácených dřeviny budou v prostoru rozmístěny jako broukoviště.</w:t>
      </w:r>
    </w:p>
    <w:p w14:paraId="5637EBE4" w14:textId="77777777" w:rsidR="002A1AE1" w:rsidRDefault="002A1AE1" w:rsidP="001D6E78">
      <w:pPr>
        <w:ind w:firstLine="0"/>
        <w:rPr>
          <w:noProof/>
        </w:rPr>
      </w:pPr>
    </w:p>
    <w:p w14:paraId="7E44C4D8" w14:textId="41ADB6A8" w:rsidR="002A1AE1" w:rsidRDefault="002A1AE1" w:rsidP="001D6E78">
      <w:pPr>
        <w:ind w:firstLine="0"/>
        <w:rPr>
          <w:noProof/>
        </w:rPr>
      </w:pPr>
      <w:r>
        <w:rPr>
          <w:noProof/>
        </w:rPr>
        <w:t>BUBKA PRO NETOP</w:t>
      </w:r>
      <w:r w:rsidR="002D284A">
        <w:rPr>
          <w:noProof/>
        </w:rPr>
        <w:t>Ý</w:t>
      </w:r>
      <w:r>
        <w:rPr>
          <w:noProof/>
        </w:rPr>
        <w:t>RY</w:t>
      </w:r>
    </w:p>
    <w:p w14:paraId="6E5093BD" w14:textId="77777777" w:rsidR="007C2CD5" w:rsidRDefault="002A1AE1" w:rsidP="001D6E78">
      <w:pPr>
        <w:ind w:firstLine="0"/>
        <w:rPr>
          <w:noProof/>
        </w:rPr>
      </w:pPr>
      <w:r>
        <w:rPr>
          <w:noProof/>
        </w:rPr>
        <w:t xml:space="preserve">Výšku umístění budek bude určen na základě biologického průzkumu podle vyskytujících se druhů. Vhodná orientace je JV až JZ. Vhodná orientace pomáhá udržet vhodné teploty v budce. Před a pod vchdem do budky musí být volný letový prostor. </w:t>
      </w:r>
    </w:p>
    <w:p w14:paraId="5F7823DD" w14:textId="77777777" w:rsidR="007C2CD5" w:rsidRDefault="007C2CD5" w:rsidP="001D6E78">
      <w:pPr>
        <w:ind w:firstLine="0"/>
        <w:rPr>
          <w:noProof/>
        </w:rPr>
      </w:pPr>
    </w:p>
    <w:p w14:paraId="67BDF6C7" w14:textId="31AAADEB" w:rsidR="002A1AE1" w:rsidRDefault="002A1AE1" w:rsidP="001D6E78">
      <w:pPr>
        <w:ind w:firstLine="0"/>
        <w:rPr>
          <w:noProof/>
        </w:rPr>
      </w:pPr>
      <w:r>
        <w:rPr>
          <w:noProof/>
        </w:rPr>
        <w:t>Konečné umístění</w:t>
      </w:r>
      <w:r w:rsidR="007C2CD5">
        <w:rPr>
          <w:noProof/>
        </w:rPr>
        <w:t xml:space="preserve"> a výběr budky</w:t>
      </w:r>
      <w:r>
        <w:rPr>
          <w:noProof/>
        </w:rPr>
        <w:t xml:space="preserve"> bude před instalací konzultováno se zhotovitelem Biologického průzkumu!!!</w:t>
      </w:r>
    </w:p>
    <w:p w14:paraId="1B9BF638" w14:textId="77777777" w:rsidR="007C2CD5" w:rsidRDefault="007C2CD5" w:rsidP="001D6E78">
      <w:pPr>
        <w:ind w:firstLine="0"/>
        <w:rPr>
          <w:noProof/>
        </w:rPr>
      </w:pPr>
    </w:p>
    <w:p w14:paraId="5A5737EE" w14:textId="088D16FF" w:rsidR="00E71C1F" w:rsidRDefault="007C2CD5" w:rsidP="001D6E78">
      <w:pPr>
        <w:ind w:firstLine="0"/>
        <w:rPr>
          <w:noProof/>
        </w:rPr>
      </w:pPr>
      <w:r>
        <w:rPr>
          <w:noProof/>
        </w:rPr>
        <w:t>Výroba a instalace budek a broukovišť může být vhodným projektem pro zapojení veřejnosti do revitalizace parku.</w:t>
      </w:r>
      <w:r w:rsidR="001D6E78">
        <w:rPr>
          <w:noProof/>
        </w:rPr>
        <w:t xml:space="preserve"> </w:t>
      </w:r>
      <w:r w:rsidR="00E71C1F">
        <w:rPr>
          <w:noProof/>
        </w:rPr>
        <w:br w:type="page"/>
      </w:r>
    </w:p>
    <w:p w14:paraId="58B5F7EB" w14:textId="62AB227E" w:rsidR="00AB7981" w:rsidRPr="007349F4" w:rsidRDefault="00AB7981" w:rsidP="00E71C1F">
      <w:pPr>
        <w:pStyle w:val="Nadpis1"/>
        <w:rPr>
          <w:i/>
          <w:noProof/>
        </w:rPr>
      </w:pPr>
      <w:bookmarkStart w:id="72" w:name="_Toc147393722"/>
      <w:r w:rsidRPr="007349F4">
        <w:rPr>
          <w:noProof/>
        </w:rPr>
        <w:lastRenderedPageBreak/>
        <w:t>závěr</w:t>
      </w:r>
      <w:bookmarkEnd w:id="72"/>
      <w:r w:rsidRPr="007349F4">
        <w:rPr>
          <w:noProof/>
        </w:rPr>
        <w:t xml:space="preserve"> </w:t>
      </w:r>
    </w:p>
    <w:p w14:paraId="68CBDCF0" w14:textId="2C63BB40" w:rsidR="00AB7981" w:rsidRPr="003B0611" w:rsidRDefault="00AB7981" w:rsidP="006A1A16">
      <w:pPr>
        <w:pStyle w:val="Nadpis2"/>
        <w:rPr>
          <w:i/>
          <w:noProof/>
        </w:rPr>
      </w:pPr>
      <w:bookmarkStart w:id="73" w:name="_Toc147393723"/>
      <w:r w:rsidRPr="007349F4">
        <w:rPr>
          <w:noProof/>
        </w:rPr>
        <w:t>Přednost jednotlivých částí dokumentace</w:t>
      </w:r>
      <w:bookmarkEnd w:id="70"/>
      <w:bookmarkEnd w:id="73"/>
    </w:p>
    <w:p w14:paraId="6FE7CF28" w14:textId="77777777" w:rsidR="00AB7981" w:rsidRPr="007349F4" w:rsidRDefault="00AB7981" w:rsidP="00583565">
      <w:pPr>
        <w:ind w:firstLine="576"/>
      </w:pPr>
      <w:r w:rsidRPr="007349F4">
        <w:t xml:space="preserve">Pro stavební řešení objektů má před ostatními částmi PD přednost část Architektonicko-stavební. </w:t>
      </w:r>
    </w:p>
    <w:p w14:paraId="2B0327EB" w14:textId="3B6E55B4" w:rsidR="00AB7981" w:rsidRDefault="00AB7981" w:rsidP="0092276E">
      <w:pPr>
        <w:ind w:firstLine="0"/>
      </w:pPr>
      <w:r w:rsidRPr="007349F4">
        <w:t>V případě nesouladu jednotlivých částí dokumentace je dodavatel povinen o tomto neprodleně uvědomit projektanta, který rozhodne, které řešení bude použito. Pokud dodavatel zjistí eventuální rozpory mezi výše uvedenými částmi a projekty stavebních částí a profesí, okamžitě o tom uvědomí projektanta. Při zjištění odchylek od projektové dokumentace bude okamžitě uvědomen projektant, který PD upraví podle nových skutečností.</w:t>
      </w:r>
    </w:p>
    <w:p w14:paraId="12DAB5CE" w14:textId="77777777" w:rsidR="003B0611" w:rsidRPr="007349F4" w:rsidRDefault="003B0611" w:rsidP="0092276E">
      <w:pPr>
        <w:ind w:firstLine="0"/>
      </w:pPr>
    </w:p>
    <w:p w14:paraId="331F3BE9" w14:textId="77777777" w:rsidR="00AB7981" w:rsidRPr="007349F4" w:rsidRDefault="00AB7981" w:rsidP="006A1A16">
      <w:pPr>
        <w:pStyle w:val="Nadpis2"/>
        <w:rPr>
          <w:i/>
        </w:rPr>
      </w:pPr>
      <w:bookmarkStart w:id="74" w:name="_Toc147393724"/>
      <w:bookmarkEnd w:id="71"/>
      <w:r w:rsidRPr="007349F4">
        <w:rPr>
          <w:noProof/>
        </w:rPr>
        <w:t>Normy</w:t>
      </w:r>
      <w:r w:rsidRPr="007349F4">
        <w:t xml:space="preserve"> a legislativní rámec</w:t>
      </w:r>
      <w:bookmarkEnd w:id="74"/>
    </w:p>
    <w:p w14:paraId="504A35CE" w14:textId="298A095F" w:rsidR="00AB7981" w:rsidRPr="007349F4" w:rsidRDefault="00AB7981" w:rsidP="0092276E">
      <w:pPr>
        <w:ind w:firstLine="0"/>
      </w:pPr>
      <w:r w:rsidRPr="007349F4">
        <w:t>Projekt je zpracován tak, aby byly dodrženy podmínky zákona 183/2006 Sb. (stavební zákon)</w:t>
      </w:r>
      <w:r w:rsidR="003B0611">
        <w:t>.</w:t>
      </w:r>
    </w:p>
    <w:p w14:paraId="49FF09B6" w14:textId="2F96452C" w:rsidR="00AB7981" w:rsidRDefault="00AB7981" w:rsidP="0092276E">
      <w:pPr>
        <w:ind w:firstLine="0"/>
      </w:pPr>
      <w:r w:rsidRPr="007349F4">
        <w:t>Zároveň jsou projektem dodrženy požadavky jednotlivých příslušných technických norem a dalších předpisů.</w:t>
      </w:r>
    </w:p>
    <w:p w14:paraId="32E883A6" w14:textId="77777777" w:rsidR="003B0611" w:rsidRPr="007349F4" w:rsidRDefault="003B0611" w:rsidP="0092276E">
      <w:pPr>
        <w:ind w:firstLine="0"/>
      </w:pPr>
    </w:p>
    <w:p w14:paraId="582457D8" w14:textId="77777777" w:rsidR="00AB7981" w:rsidRPr="007349F4" w:rsidRDefault="00AB7981" w:rsidP="0092276E">
      <w:pPr>
        <w:ind w:firstLine="0"/>
        <w:rPr>
          <w:color w:val="000000"/>
        </w:rPr>
      </w:pPr>
      <w:r w:rsidRPr="007349F4">
        <w:rPr>
          <w:color w:val="000000"/>
        </w:rPr>
        <w:t>Zásady a technologie výsadby dřevin i zakládání travnatých ploch a péče o dřeviny a trávníky jsou popsány v těchto normách:</w:t>
      </w:r>
    </w:p>
    <w:p w14:paraId="054AD350" w14:textId="77777777" w:rsidR="00AB7981" w:rsidRPr="003B0611" w:rsidRDefault="00AB7981">
      <w:pPr>
        <w:pStyle w:val="Odstavecseseznamem"/>
        <w:numPr>
          <w:ilvl w:val="0"/>
          <w:numId w:val="18"/>
        </w:numPr>
        <w:ind w:left="709" w:firstLine="0"/>
        <w:rPr>
          <w:color w:val="000000"/>
        </w:rPr>
      </w:pPr>
      <w:r w:rsidRPr="003B0611">
        <w:rPr>
          <w:color w:val="000000"/>
        </w:rPr>
        <w:t>ČSN 83 9011 Technologie vegetačních úprav v krajině – Práce s půdou,</w:t>
      </w:r>
    </w:p>
    <w:p w14:paraId="22994F60" w14:textId="77777777" w:rsidR="00AB7981" w:rsidRPr="003B0611" w:rsidRDefault="00AB7981">
      <w:pPr>
        <w:pStyle w:val="Odstavecseseznamem"/>
        <w:numPr>
          <w:ilvl w:val="0"/>
          <w:numId w:val="18"/>
        </w:numPr>
        <w:ind w:left="709" w:firstLine="0"/>
        <w:rPr>
          <w:color w:val="000000"/>
        </w:rPr>
      </w:pPr>
      <w:r w:rsidRPr="003B0611">
        <w:rPr>
          <w:color w:val="000000"/>
        </w:rPr>
        <w:t>ČSN 83 9021 Technologie vegetačních úprav v krajině – Rostliny a jejich výsadba,</w:t>
      </w:r>
    </w:p>
    <w:p w14:paraId="6E86C8E6" w14:textId="77777777" w:rsidR="00AB7981" w:rsidRPr="003B0611" w:rsidRDefault="00AB7981">
      <w:pPr>
        <w:pStyle w:val="Odstavecseseznamem"/>
        <w:numPr>
          <w:ilvl w:val="0"/>
          <w:numId w:val="18"/>
        </w:numPr>
        <w:ind w:left="709" w:firstLine="0"/>
        <w:rPr>
          <w:color w:val="000000"/>
        </w:rPr>
      </w:pPr>
      <w:r w:rsidRPr="003B0611">
        <w:rPr>
          <w:color w:val="000000"/>
        </w:rPr>
        <w:t>ČSN 83 9031 Technologie vegetačních úprav v krajině – Trávníky a jejich zakládání,</w:t>
      </w:r>
    </w:p>
    <w:p w14:paraId="43D61425" w14:textId="77777777" w:rsidR="00AB7981" w:rsidRPr="003B0611" w:rsidRDefault="00AB7981">
      <w:pPr>
        <w:pStyle w:val="Odstavecseseznamem"/>
        <w:numPr>
          <w:ilvl w:val="0"/>
          <w:numId w:val="18"/>
        </w:numPr>
        <w:ind w:left="709" w:firstLine="0"/>
        <w:rPr>
          <w:color w:val="000000"/>
        </w:rPr>
      </w:pPr>
      <w:r w:rsidRPr="003B0611">
        <w:rPr>
          <w:color w:val="000000"/>
        </w:rPr>
        <w:t>ČSN 83 9041 Technologie vegetačních úprav v krajině – Technicko-biologické způsoby stabilizace terénu, stabilizace výsevy, výsadbami, konstrukce ze živých a neživých materiálů a stavebních prvků, kombinované konstrukce,</w:t>
      </w:r>
    </w:p>
    <w:p w14:paraId="06CF9B33" w14:textId="77777777" w:rsidR="00AB7981" w:rsidRPr="007349F4" w:rsidRDefault="00AB7981">
      <w:pPr>
        <w:pStyle w:val="Odstavecseseznamem"/>
        <w:numPr>
          <w:ilvl w:val="0"/>
          <w:numId w:val="18"/>
        </w:numPr>
        <w:ind w:left="709" w:firstLine="0"/>
        <w:rPr>
          <w:color w:val="000000"/>
        </w:rPr>
      </w:pPr>
      <w:r w:rsidRPr="007349F4">
        <w:rPr>
          <w:color w:val="000000"/>
        </w:rPr>
        <w:t>ČSN 83 9051 Technologie vegetačních úprav v krajině – Rozvojová a udržovací péče o vegetační plochy,</w:t>
      </w:r>
    </w:p>
    <w:p w14:paraId="65819924" w14:textId="77777777" w:rsidR="00AB7981" w:rsidRPr="007349F4" w:rsidRDefault="00AB7981">
      <w:pPr>
        <w:pStyle w:val="Odstavecseseznamem"/>
        <w:numPr>
          <w:ilvl w:val="0"/>
          <w:numId w:val="18"/>
        </w:numPr>
        <w:ind w:left="709" w:firstLine="0"/>
        <w:rPr>
          <w:color w:val="000000"/>
        </w:rPr>
      </w:pPr>
      <w:r w:rsidRPr="007349F4">
        <w:rPr>
          <w:color w:val="000000"/>
        </w:rPr>
        <w:t>ČSN 83 9061 Technologie vegetačních úprav v krajině – Ochrana stromů, porostů a vegetačních ploch při stavebních pracích,</w:t>
      </w:r>
    </w:p>
    <w:p w14:paraId="1EF2454D" w14:textId="288F33F8" w:rsidR="003B0611" w:rsidRDefault="00AB7981">
      <w:pPr>
        <w:pStyle w:val="Odstavecseseznamem"/>
        <w:numPr>
          <w:ilvl w:val="0"/>
          <w:numId w:val="18"/>
        </w:numPr>
        <w:ind w:left="709" w:firstLine="0"/>
        <w:rPr>
          <w:color w:val="000000"/>
        </w:rPr>
      </w:pPr>
      <w:r w:rsidRPr="007349F4">
        <w:rPr>
          <w:color w:val="000000"/>
        </w:rPr>
        <w:t>ČSN 733050 Zemní práce,</w:t>
      </w:r>
    </w:p>
    <w:p w14:paraId="18C983F8" w14:textId="77777777" w:rsidR="003B0611" w:rsidRPr="003B0611" w:rsidRDefault="003B0611" w:rsidP="0092276E">
      <w:pPr>
        <w:pStyle w:val="Odstavecseseznamem"/>
        <w:ind w:left="709" w:firstLine="0"/>
        <w:rPr>
          <w:color w:val="000000"/>
        </w:rPr>
      </w:pPr>
    </w:p>
    <w:p w14:paraId="6BDB511B" w14:textId="71D54CDA" w:rsidR="00AB7981" w:rsidRPr="007349F4" w:rsidRDefault="00AB7981" w:rsidP="0092276E">
      <w:pPr>
        <w:ind w:firstLine="0"/>
      </w:pPr>
      <w:r w:rsidRPr="007349F4">
        <w:t>Pro výstavbu budou použity výhradně materiály a výrobky v souladu se zákonem 22/1997 Sb. a s nařízením vlády č. 163/2002 Sb.</w:t>
      </w:r>
    </w:p>
    <w:p w14:paraId="57C36A40" w14:textId="77777777" w:rsidR="00AB7981" w:rsidRPr="007349F4" w:rsidRDefault="00AB7981" w:rsidP="0092276E">
      <w:pPr>
        <w:ind w:firstLine="0"/>
      </w:pPr>
    </w:p>
    <w:p w14:paraId="7ECFF363" w14:textId="77777777" w:rsidR="00AB7981" w:rsidRPr="007349F4" w:rsidRDefault="00AB7981" w:rsidP="0092276E">
      <w:pPr>
        <w:ind w:firstLine="0"/>
      </w:pPr>
      <w:r w:rsidRPr="007349F4">
        <w:t>Prováděním stavby bude pověřena firma proškolená v oblasti zakládání a údržby zeleně s dostatečnou referencí a praxí, nejlépe člen Svahu zakládání a údržby zeleně.</w:t>
      </w:r>
    </w:p>
    <w:p w14:paraId="0AB90A83" w14:textId="77777777" w:rsidR="00AB7981" w:rsidRPr="007349F4" w:rsidRDefault="00AB7981" w:rsidP="0092276E">
      <w:pPr>
        <w:ind w:firstLine="0"/>
      </w:pPr>
    </w:p>
    <w:p w14:paraId="77D50CA4" w14:textId="77777777" w:rsidR="00AB7981" w:rsidRPr="007349F4" w:rsidRDefault="00AB7981" w:rsidP="0092276E">
      <w:pPr>
        <w:ind w:firstLine="0"/>
      </w:pPr>
      <w:r w:rsidRPr="007349F4">
        <w:t>Dále budou dodržovány další legislativní podmínky dané zejména:</w:t>
      </w:r>
    </w:p>
    <w:p w14:paraId="4352F39A" w14:textId="3C6E7B8D" w:rsidR="00AB7981" w:rsidRPr="003B0611" w:rsidRDefault="00AB7981">
      <w:pPr>
        <w:pStyle w:val="Odstavecseseznamem"/>
        <w:numPr>
          <w:ilvl w:val="0"/>
          <w:numId w:val="18"/>
        </w:numPr>
        <w:ind w:left="709" w:firstLine="0"/>
        <w:rPr>
          <w:color w:val="000000"/>
        </w:rPr>
      </w:pPr>
      <w:r w:rsidRPr="003B0611">
        <w:rPr>
          <w:color w:val="000000"/>
        </w:rPr>
        <w:t>zákon č. 262 / 2006 Sb. – Zákoník práce</w:t>
      </w:r>
    </w:p>
    <w:p w14:paraId="605836E1" w14:textId="49458459" w:rsidR="00AB7981" w:rsidRPr="003B0611" w:rsidRDefault="00AB7981">
      <w:pPr>
        <w:pStyle w:val="Odstavecseseznamem"/>
        <w:numPr>
          <w:ilvl w:val="0"/>
          <w:numId w:val="18"/>
        </w:numPr>
        <w:ind w:left="709" w:firstLine="0"/>
        <w:rPr>
          <w:color w:val="000000"/>
        </w:rPr>
      </w:pPr>
      <w:r w:rsidRPr="003B0611">
        <w:rPr>
          <w:color w:val="000000"/>
        </w:rPr>
        <w:t>zákon č. 309 / 2006 Sb. – Zákon o zajištění dalších podmínek bezpečnosti a ochrany zdraví při práci</w:t>
      </w:r>
    </w:p>
    <w:p w14:paraId="333E5112" w14:textId="2CD67CA0" w:rsidR="00AB7981" w:rsidRPr="003B0611" w:rsidRDefault="00AB7981">
      <w:pPr>
        <w:pStyle w:val="Odstavecseseznamem"/>
        <w:numPr>
          <w:ilvl w:val="0"/>
          <w:numId w:val="18"/>
        </w:numPr>
        <w:ind w:left="709" w:firstLine="0"/>
        <w:rPr>
          <w:color w:val="000000"/>
        </w:rPr>
      </w:pPr>
      <w:r w:rsidRPr="003B0611">
        <w:rPr>
          <w:color w:val="000000"/>
        </w:rPr>
        <w:t xml:space="preserve">zákon č. 48 / </w:t>
      </w:r>
      <w:proofErr w:type="gramStart"/>
      <w:r w:rsidRPr="003B0611">
        <w:rPr>
          <w:color w:val="000000"/>
        </w:rPr>
        <w:t>1982  Sb.</w:t>
      </w:r>
      <w:proofErr w:type="gramEnd"/>
      <w:r w:rsidRPr="003B0611">
        <w:rPr>
          <w:color w:val="000000"/>
        </w:rPr>
        <w:t xml:space="preserve"> –  Vyhláška ČÚBP, základní požadavky k zajištění bezpečnosti práce</w:t>
      </w:r>
    </w:p>
    <w:p w14:paraId="6B271133" w14:textId="4ECE44C2" w:rsidR="00AB7981" w:rsidRPr="007349F4" w:rsidRDefault="00AB7981">
      <w:pPr>
        <w:pStyle w:val="Odstavecseseznamem"/>
        <w:numPr>
          <w:ilvl w:val="0"/>
          <w:numId w:val="18"/>
        </w:numPr>
        <w:ind w:left="709" w:firstLine="0"/>
      </w:pPr>
      <w:r w:rsidRPr="003B0611">
        <w:rPr>
          <w:color w:val="000000"/>
        </w:rPr>
        <w:t>zákon</w:t>
      </w:r>
      <w:r w:rsidRPr="007349F4">
        <w:t xml:space="preserve"> </w:t>
      </w:r>
      <w:r w:rsidR="00E076D3">
        <w:t>541/2020</w:t>
      </w:r>
      <w:r w:rsidRPr="007349F4">
        <w:t xml:space="preserve"> Sb. – Zákon o odpadech</w:t>
      </w:r>
    </w:p>
    <w:p w14:paraId="54CBD420" w14:textId="77777777" w:rsidR="00AB7981" w:rsidRPr="007349F4" w:rsidRDefault="00AB7981" w:rsidP="0092276E">
      <w:pPr>
        <w:ind w:firstLine="0"/>
      </w:pPr>
    </w:p>
    <w:p w14:paraId="2A95C08B" w14:textId="77777777" w:rsidR="00AB7981" w:rsidRPr="007349F4" w:rsidRDefault="00AB7981" w:rsidP="0092276E">
      <w:pPr>
        <w:ind w:firstLine="0"/>
      </w:pPr>
      <w:r w:rsidRPr="007349F4">
        <w:t>Všichni pracovníci na stavbě budou proškoleni a budou seznámeni s předpisy bezpečnosti práce, poučeni o pohybu po staveništi, dopravě a manipulaci s materiálem, budou seznámeni s hygienickými a požárními předpisy. Budou dodržovat zákony a vyhlášky ČÚBP.</w:t>
      </w:r>
    </w:p>
    <w:p w14:paraId="1EBD5CEC" w14:textId="77777777" w:rsidR="003B0611" w:rsidRDefault="003B0611" w:rsidP="0092276E">
      <w:pPr>
        <w:ind w:firstLine="0"/>
      </w:pPr>
      <w:bookmarkStart w:id="75" w:name="_Toc529793501"/>
    </w:p>
    <w:p w14:paraId="32F3DCA2" w14:textId="12E4C878" w:rsidR="00AB7981" w:rsidRPr="007349F4" w:rsidRDefault="00AB7981" w:rsidP="006A1A16">
      <w:pPr>
        <w:pStyle w:val="Nadpis2"/>
      </w:pPr>
      <w:bookmarkStart w:id="76" w:name="_Toc147393725"/>
      <w:r w:rsidRPr="007349F4">
        <w:t>Bezpečnost a Dodržení obecných požadavků na výstavbu</w:t>
      </w:r>
      <w:bookmarkEnd w:id="75"/>
      <w:bookmarkEnd w:id="76"/>
    </w:p>
    <w:p w14:paraId="2795A781" w14:textId="1BE35728" w:rsidR="00AB7981" w:rsidRPr="007349F4" w:rsidRDefault="00AB7981" w:rsidP="0092276E">
      <w:pPr>
        <w:ind w:firstLine="0"/>
      </w:pPr>
      <w:r w:rsidRPr="007349F4">
        <w:t>Vlivem stavby a užívání nebude nadměrně zatíženo bezprostřední ani vzdálené okolí stavby. Dále musí být dodrženy všechny dotčené normy, předpisy a vyhlášky, týkající se bezpečnosti práce a ochrany zdraví i ochrany životního prostředí. Při provádění prací je třeba dodržovat základní pravidla BOZP.</w:t>
      </w:r>
    </w:p>
    <w:p w14:paraId="3347BB5C" w14:textId="13D3BF15" w:rsidR="00AB7981" w:rsidRPr="007349F4" w:rsidRDefault="00A23706" w:rsidP="0092276E">
      <w:pPr>
        <w:ind w:firstLine="0"/>
      </w:pPr>
      <w:r w:rsidRPr="007349F4">
        <w:t>Jmenovitě budou dodrženy:</w:t>
      </w:r>
    </w:p>
    <w:p w14:paraId="61EB7470" w14:textId="5F57D747" w:rsidR="00AB7981" w:rsidRPr="003B0611" w:rsidRDefault="00AB7981">
      <w:pPr>
        <w:pStyle w:val="Odstavecseseznamem"/>
        <w:numPr>
          <w:ilvl w:val="0"/>
          <w:numId w:val="18"/>
        </w:numPr>
        <w:ind w:left="709" w:firstLine="0"/>
        <w:rPr>
          <w:color w:val="000000"/>
        </w:rPr>
      </w:pPr>
      <w:r w:rsidRPr="003B0611">
        <w:rPr>
          <w:color w:val="000000"/>
        </w:rPr>
        <w:t xml:space="preserve">Zák. č. 167-91 - Zákoník práce ve znění pozdějších změn </w:t>
      </w:r>
      <w:r w:rsidR="003B0611" w:rsidRPr="003B0611">
        <w:rPr>
          <w:color w:val="000000"/>
        </w:rPr>
        <w:t>a doplnění</w:t>
      </w:r>
      <w:r w:rsidRPr="003B0611">
        <w:rPr>
          <w:color w:val="000000"/>
        </w:rPr>
        <w:t xml:space="preserve"> </w:t>
      </w:r>
    </w:p>
    <w:p w14:paraId="20DED97C" w14:textId="0DE6AFC7" w:rsidR="00AB7981" w:rsidRPr="003B0611" w:rsidRDefault="00AB7981">
      <w:pPr>
        <w:pStyle w:val="Odstavecseseznamem"/>
        <w:numPr>
          <w:ilvl w:val="0"/>
          <w:numId w:val="18"/>
        </w:numPr>
        <w:ind w:left="709" w:firstLine="0"/>
        <w:rPr>
          <w:color w:val="000000"/>
        </w:rPr>
      </w:pPr>
      <w:r w:rsidRPr="003B0611">
        <w:rPr>
          <w:color w:val="000000"/>
        </w:rPr>
        <w:t xml:space="preserve">Zák. č. </w:t>
      </w:r>
      <w:r w:rsidR="00E076D3">
        <w:rPr>
          <w:color w:val="000000"/>
        </w:rPr>
        <w:t>601/2006 Sb.</w:t>
      </w:r>
      <w:r w:rsidRPr="003B0611">
        <w:rPr>
          <w:color w:val="000000"/>
        </w:rPr>
        <w:t xml:space="preserve"> - Vyhláška ČÚBP o bezpečnosti práce při </w:t>
      </w:r>
      <w:r w:rsidR="003B0611" w:rsidRPr="003B0611">
        <w:rPr>
          <w:color w:val="000000"/>
        </w:rPr>
        <w:t>stavebních pracích</w:t>
      </w:r>
    </w:p>
    <w:p w14:paraId="204A39FF" w14:textId="5DC84FCD" w:rsidR="00AB7981" w:rsidRPr="003B0611" w:rsidRDefault="00E076D3" w:rsidP="00E076D3">
      <w:pPr>
        <w:pStyle w:val="Odstavecseseznamem"/>
        <w:numPr>
          <w:ilvl w:val="0"/>
          <w:numId w:val="18"/>
        </w:numPr>
        <w:ind w:left="709" w:firstLine="0"/>
        <w:rPr>
          <w:color w:val="000000"/>
        </w:rPr>
      </w:pPr>
      <w:proofErr w:type="spellStart"/>
      <w:r>
        <w:rPr>
          <w:color w:val="000000"/>
        </w:rPr>
        <w:t>Zák</w:t>
      </w:r>
      <w:proofErr w:type="spellEnd"/>
      <w:r>
        <w:rPr>
          <w:color w:val="000000"/>
        </w:rPr>
        <w:t xml:space="preserve"> č. 250/2021 Sb.- Zákon o bezpečnosti práce v souvislosti s provozem vyzrazených technických zařízení a o změně souvisejících zákonů</w:t>
      </w:r>
    </w:p>
    <w:p w14:paraId="5A9FBE35" w14:textId="0211F76F" w:rsidR="00AB7981" w:rsidRPr="003B0611" w:rsidRDefault="00AB7981">
      <w:pPr>
        <w:pStyle w:val="Odstavecseseznamem"/>
        <w:numPr>
          <w:ilvl w:val="0"/>
          <w:numId w:val="18"/>
        </w:numPr>
        <w:ind w:left="709" w:firstLine="0"/>
        <w:rPr>
          <w:color w:val="000000"/>
        </w:rPr>
      </w:pPr>
      <w:proofErr w:type="spellStart"/>
      <w:r w:rsidRPr="003B0611">
        <w:rPr>
          <w:color w:val="000000"/>
        </w:rPr>
        <w:t>Zák.č</w:t>
      </w:r>
      <w:proofErr w:type="spellEnd"/>
      <w:r w:rsidRPr="003B0611">
        <w:rPr>
          <w:color w:val="000000"/>
        </w:rPr>
        <w:t xml:space="preserve">. 361/2000 Sb. - o provozu na pozemních komunikacích ve znění pozdějších změn </w:t>
      </w:r>
      <w:r w:rsidR="003B0611" w:rsidRPr="003B0611">
        <w:rPr>
          <w:color w:val="000000"/>
        </w:rPr>
        <w:t>a doplnění</w:t>
      </w:r>
    </w:p>
    <w:p w14:paraId="3D50D78A" w14:textId="20355BCB" w:rsidR="00AB7981" w:rsidRPr="003B0611" w:rsidRDefault="00AB7981">
      <w:pPr>
        <w:pStyle w:val="Odstavecseseznamem"/>
        <w:numPr>
          <w:ilvl w:val="0"/>
          <w:numId w:val="18"/>
        </w:numPr>
        <w:ind w:left="709" w:firstLine="0"/>
        <w:rPr>
          <w:color w:val="000000"/>
        </w:rPr>
      </w:pPr>
      <w:proofErr w:type="spellStart"/>
      <w:r w:rsidRPr="003B0611">
        <w:rPr>
          <w:color w:val="000000"/>
        </w:rPr>
        <w:t>Zák.č</w:t>
      </w:r>
      <w:proofErr w:type="spellEnd"/>
      <w:r w:rsidRPr="003B0611">
        <w:rPr>
          <w:color w:val="000000"/>
        </w:rPr>
        <w:t>. 150/2000 Sb. - o silniční dopravě</w:t>
      </w:r>
    </w:p>
    <w:p w14:paraId="61698C44" w14:textId="74F400CA" w:rsidR="00AB7981" w:rsidRPr="003B0611" w:rsidRDefault="00AB7981">
      <w:pPr>
        <w:pStyle w:val="Odstavecseseznamem"/>
        <w:numPr>
          <w:ilvl w:val="0"/>
          <w:numId w:val="18"/>
        </w:numPr>
        <w:ind w:left="709" w:firstLine="0"/>
        <w:rPr>
          <w:color w:val="000000"/>
        </w:rPr>
      </w:pPr>
      <w:proofErr w:type="spellStart"/>
      <w:r w:rsidRPr="003B0611">
        <w:rPr>
          <w:color w:val="000000"/>
        </w:rPr>
        <w:t>Zák.č</w:t>
      </w:r>
      <w:proofErr w:type="spellEnd"/>
      <w:r w:rsidRPr="003B0611">
        <w:rPr>
          <w:color w:val="000000"/>
        </w:rPr>
        <w:t>. 102/2000 Sb. - o pozemních komunikacích</w:t>
      </w:r>
    </w:p>
    <w:p w14:paraId="29370351" w14:textId="140D5012" w:rsidR="00AB7981" w:rsidRPr="003B0611" w:rsidRDefault="00AB7981">
      <w:pPr>
        <w:pStyle w:val="Odstavecseseznamem"/>
        <w:numPr>
          <w:ilvl w:val="0"/>
          <w:numId w:val="18"/>
        </w:numPr>
        <w:ind w:left="709" w:firstLine="0"/>
        <w:rPr>
          <w:color w:val="000000"/>
        </w:rPr>
      </w:pPr>
      <w:proofErr w:type="spellStart"/>
      <w:r w:rsidRPr="003B0611">
        <w:rPr>
          <w:color w:val="000000"/>
        </w:rPr>
        <w:t>Zák.č</w:t>
      </w:r>
      <w:proofErr w:type="spellEnd"/>
      <w:r w:rsidRPr="003B0611">
        <w:rPr>
          <w:color w:val="000000"/>
        </w:rPr>
        <w:t xml:space="preserve">. </w:t>
      </w:r>
      <w:r w:rsidR="004659C8">
        <w:rPr>
          <w:color w:val="000000"/>
        </w:rPr>
        <w:t>56/2021</w:t>
      </w:r>
      <w:r w:rsidRPr="003B0611">
        <w:rPr>
          <w:color w:val="000000"/>
        </w:rPr>
        <w:t xml:space="preserve"> Sb. - </w:t>
      </w:r>
      <w:r w:rsidR="004659C8" w:rsidRPr="004659C8">
        <w:rPr>
          <w:color w:val="000000"/>
        </w:rPr>
        <w:t>Zákon o podmínkách provozu vozidel na pozemních komunikacích</w:t>
      </w:r>
    </w:p>
    <w:p w14:paraId="0365A22E" w14:textId="2C638B98" w:rsidR="00F81B6E" w:rsidRDefault="004659C8" w:rsidP="00BC6181">
      <w:pPr>
        <w:pStyle w:val="Odstavecseseznamem"/>
        <w:numPr>
          <w:ilvl w:val="0"/>
          <w:numId w:val="18"/>
        </w:numPr>
        <w:ind w:left="709" w:firstLine="0"/>
      </w:pPr>
      <w:r>
        <w:t xml:space="preserve">Vyhláška 601/2006 </w:t>
      </w:r>
      <w:proofErr w:type="spellStart"/>
      <w:proofErr w:type="gramStart"/>
      <w:r>
        <w:t>Sb</w:t>
      </w:r>
      <w:proofErr w:type="spellEnd"/>
      <w:r>
        <w:t xml:space="preserve"> - </w:t>
      </w:r>
      <w:r w:rsidRPr="004659C8">
        <w:t>o</w:t>
      </w:r>
      <w:proofErr w:type="gramEnd"/>
      <w:r w:rsidRPr="004659C8">
        <w:t xml:space="preserve"> bezpečnosti práce a technických zařízení při stavebních pracích</w:t>
      </w:r>
    </w:p>
    <w:p w14:paraId="0979A128" w14:textId="1A28396D" w:rsidR="0051248D" w:rsidRDefault="0051248D" w:rsidP="0092276E">
      <w:pPr>
        <w:ind w:firstLine="0"/>
      </w:pPr>
    </w:p>
    <w:p w14:paraId="42CFB0EB" w14:textId="01EF1C9D" w:rsidR="00583565" w:rsidRDefault="00583565" w:rsidP="0092276E">
      <w:pPr>
        <w:ind w:firstLine="0"/>
        <w:rPr>
          <w:b/>
          <w:bCs/>
        </w:rPr>
      </w:pPr>
    </w:p>
    <w:p w14:paraId="4D297712" w14:textId="4AC9C4AF" w:rsidR="004659C8" w:rsidRDefault="004659C8" w:rsidP="0092276E">
      <w:pPr>
        <w:ind w:firstLine="0"/>
        <w:rPr>
          <w:b/>
          <w:bCs/>
        </w:rPr>
      </w:pPr>
    </w:p>
    <w:p w14:paraId="398B4192" w14:textId="77777777" w:rsidR="004659C8" w:rsidRDefault="004659C8" w:rsidP="0092276E">
      <w:pPr>
        <w:ind w:firstLine="0"/>
        <w:rPr>
          <w:b/>
          <w:bCs/>
        </w:rPr>
      </w:pPr>
    </w:p>
    <w:p w14:paraId="5EC2AAE8" w14:textId="712FA61A" w:rsidR="00124CF0" w:rsidRDefault="00583565" w:rsidP="0092276E">
      <w:pPr>
        <w:ind w:firstLine="0"/>
        <w:rPr>
          <w:b/>
          <w:bCs/>
        </w:rPr>
      </w:pPr>
      <w:r>
        <w:rPr>
          <w:b/>
          <w:bCs/>
        </w:rPr>
        <w:lastRenderedPageBreak/>
        <w:t>D.1.3.</w:t>
      </w:r>
      <w:r w:rsidR="00124CF0">
        <w:rPr>
          <w:b/>
          <w:bCs/>
        </w:rPr>
        <w:t xml:space="preserve"> </w:t>
      </w:r>
      <w:r>
        <w:rPr>
          <w:b/>
          <w:bCs/>
        </w:rPr>
        <w:t>VEGETAČNÍ ÚPRAVY</w:t>
      </w:r>
    </w:p>
    <w:p w14:paraId="0FC0F376" w14:textId="77777777" w:rsidR="00124CF0" w:rsidRDefault="00124CF0" w:rsidP="0092276E">
      <w:pPr>
        <w:ind w:firstLine="0"/>
        <w:rPr>
          <w:b/>
          <w:bCs/>
        </w:rPr>
      </w:pPr>
    </w:p>
    <w:p w14:paraId="00947EE3" w14:textId="41CFDF9F" w:rsidR="0051248D" w:rsidRPr="00124CF0" w:rsidRDefault="0051248D" w:rsidP="0092276E">
      <w:pPr>
        <w:ind w:firstLine="0"/>
        <w:rPr>
          <w:b/>
          <w:bCs/>
        </w:rPr>
      </w:pPr>
      <w:r w:rsidRPr="00124CF0">
        <w:rPr>
          <w:b/>
          <w:bCs/>
        </w:rPr>
        <w:t>SEZNAM PŘÍLOH</w:t>
      </w:r>
    </w:p>
    <w:p w14:paraId="2F8D4137" w14:textId="590BAA1B" w:rsidR="0051248D" w:rsidRDefault="0051248D" w:rsidP="0092276E">
      <w:pPr>
        <w:ind w:firstLine="0"/>
      </w:pPr>
    </w:p>
    <w:p w14:paraId="2F89A075" w14:textId="1BDA5898" w:rsidR="0051248D" w:rsidRDefault="0051248D" w:rsidP="0092276E">
      <w:pPr>
        <w:spacing w:line="360" w:lineRule="auto"/>
        <w:ind w:firstLine="0"/>
      </w:pPr>
      <w:r>
        <w:t xml:space="preserve">D.1 </w:t>
      </w:r>
      <w:r w:rsidR="00583565">
        <w:t>3.1. TECHNICKÁ ZPRÁVA</w:t>
      </w:r>
    </w:p>
    <w:p w14:paraId="6F353B66" w14:textId="25CF46C2" w:rsidR="00994ACC" w:rsidRDefault="00994ACC" w:rsidP="0092276E">
      <w:pPr>
        <w:spacing w:line="360" w:lineRule="auto"/>
        <w:ind w:firstLine="0"/>
      </w:pPr>
      <w:r>
        <w:t>D.1.3.1.1 INVENTARIZAČNÍ TABULKA STÁVAJÍCÍCH DŘEVIN A FOTODOKUMENTACE</w:t>
      </w:r>
    </w:p>
    <w:p w14:paraId="52CCF44E" w14:textId="0AA41CED" w:rsidR="00102E81" w:rsidRDefault="003E4F43" w:rsidP="0092276E">
      <w:pPr>
        <w:spacing w:line="360" w:lineRule="auto"/>
        <w:ind w:firstLine="0"/>
      </w:pPr>
      <w:r>
        <w:t xml:space="preserve">D.1.3.2. </w:t>
      </w:r>
      <w:r w:rsidR="00102E81">
        <w:t>INVENTARIZACE DREVIN – SITUACE</w:t>
      </w:r>
      <w:r w:rsidR="004659C8">
        <w:t xml:space="preserve"> </w:t>
      </w:r>
    </w:p>
    <w:p w14:paraId="188A9DA2" w14:textId="6E7F9D19" w:rsidR="004659C8" w:rsidRDefault="004659C8" w:rsidP="0092276E">
      <w:pPr>
        <w:spacing w:line="360" w:lineRule="auto"/>
        <w:ind w:firstLine="0"/>
      </w:pPr>
      <w:r>
        <w:t xml:space="preserve">D.1.3.3. OCHRANA DŘEVIN PŘI STAVEBNÍ </w:t>
      </w:r>
      <w:r w:rsidR="00E71C1F">
        <w:t>ČINNOSTI – SITUACE</w:t>
      </w:r>
    </w:p>
    <w:p w14:paraId="48803B62" w14:textId="04021F8D" w:rsidR="0051248D" w:rsidRDefault="0051248D" w:rsidP="0092276E">
      <w:pPr>
        <w:spacing w:line="360" w:lineRule="auto"/>
        <w:ind w:firstLine="0"/>
      </w:pPr>
      <w:r>
        <w:t>D.1.</w:t>
      </w:r>
      <w:r w:rsidR="00583565">
        <w:t>3.</w:t>
      </w:r>
      <w:r w:rsidR="00E71C1F">
        <w:t>4</w:t>
      </w:r>
      <w:r w:rsidR="00583565">
        <w:t xml:space="preserve">. </w:t>
      </w:r>
      <w:r w:rsidR="003E4F43">
        <w:t>OSAZOVACI PLAN</w:t>
      </w:r>
      <w:r w:rsidR="004659C8">
        <w:t xml:space="preserve"> A TECHNOLOGIE VÝSADBY</w:t>
      </w:r>
    </w:p>
    <w:p w14:paraId="4BAD0341" w14:textId="159FED61" w:rsidR="0051248D" w:rsidRPr="007349F4" w:rsidRDefault="0051248D" w:rsidP="0092276E">
      <w:pPr>
        <w:spacing w:line="360" w:lineRule="auto"/>
        <w:ind w:firstLine="0"/>
      </w:pPr>
    </w:p>
    <w:sectPr w:rsidR="0051248D" w:rsidRPr="007349F4" w:rsidSect="001464EB">
      <w:headerReference w:type="default" r:id="rId12"/>
      <w:footerReference w:type="default" r:id="rId13"/>
      <w:type w:val="continuous"/>
      <w:pgSz w:w="11906" w:h="16838"/>
      <w:pgMar w:top="851" w:right="1304" w:bottom="737" w:left="1304" w:header="708" w:footer="510"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60D3D" w14:textId="77777777" w:rsidR="008035E6" w:rsidRDefault="008035E6">
      <w:r>
        <w:separator/>
      </w:r>
    </w:p>
  </w:endnote>
  <w:endnote w:type="continuationSeparator" w:id="0">
    <w:p w14:paraId="6FE7BA65" w14:textId="77777777" w:rsidR="008035E6" w:rsidRDefault="0080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Roboto Medium">
    <w:charset w:val="00"/>
    <w:family w:val="auto"/>
    <w:pitch w:val="variable"/>
    <w:sig w:usb0="E00002FF" w:usb1="5000205B" w:usb2="00000020" w:usb3="00000000" w:csb0="0000019F" w:csb1="00000000"/>
  </w:font>
  <w:font w:name="Roboto Condensed Light">
    <w:altName w:val="Roboto Condensed Light"/>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Roboto Light">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HelveticaLightE">
    <w:altName w:val="Arial"/>
    <w:charset w:val="00"/>
    <w:family w:val="swiss"/>
    <w:pitch w:val="variable"/>
  </w:font>
  <w:font w:name="Arial Unicode MS">
    <w:panose1 w:val="020B0604020202020204"/>
    <w:charset w:val="80"/>
    <w:family w:val="swiss"/>
    <w:pitch w:val="variable"/>
    <w:sig w:usb0="F7FFAEFF" w:usb1="F9DFFFFF" w:usb2="0000007F" w:usb3="00000000" w:csb0="003F01FF" w:csb1="00000000"/>
  </w:font>
  <w:font w:name="Lucida Sans">
    <w:panose1 w:val="020B0602030504020204"/>
    <w:charset w:val="00"/>
    <w:family w:val="swiss"/>
    <w:pitch w:val="variable"/>
    <w:sig w:usb0="00000003" w:usb1="00000000" w:usb2="00000000" w:usb3="00000000" w:csb0="00000001" w:csb1="00000000"/>
  </w:font>
  <w:font w:name="Toronto">
    <w:altName w:val="Times New Roman"/>
    <w:charset w:val="00"/>
    <w:family w:val="auto"/>
    <w:pitch w:val="variable"/>
  </w:font>
  <w:font w:name="Sans EE CE">
    <w:charset w:val="EE"/>
    <w:family w:val="swiss"/>
    <w:pitch w:val="default"/>
  </w:font>
  <w:font w:name="Roboto Black">
    <w:charset w:val="00"/>
    <w:family w:val="auto"/>
    <w:pitch w:val="variable"/>
    <w:sig w:usb0="E00002FF" w:usb1="5000205B" w:usb2="00000020" w:usb3="00000000" w:csb0="0000019F" w:csb1="00000000"/>
  </w:font>
  <w:font w:name="Rajdhani Light">
    <w:charset w:val="EE"/>
    <w:family w:val="auto"/>
    <w:pitch w:val="variable"/>
    <w:sig w:usb0="00008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F56A" w14:textId="77777777" w:rsidR="00605880" w:rsidRPr="00AF32F0" w:rsidRDefault="00605880">
    <w:pPr>
      <w:pStyle w:val="Zpat"/>
      <w:pBdr>
        <w:top w:val="single" w:sz="4" w:space="1" w:color="000000"/>
      </w:pBdr>
      <w:ind w:firstLine="0"/>
      <w:rPr>
        <w:lang w:val="cs-CZ"/>
      </w:rPr>
    </w:pPr>
    <w:proofErr w:type="spellStart"/>
    <w:r>
      <w:t>Dokumentace</w:t>
    </w:r>
    <w:proofErr w:type="spellEnd"/>
    <w:r>
      <w:t xml:space="preserve"> </w:t>
    </w:r>
    <w:proofErr w:type="spellStart"/>
    <w:r>
      <w:t>stavební</w:t>
    </w:r>
    <w:proofErr w:type="spellEnd"/>
    <w:r>
      <w:t xml:space="preserve"> </w:t>
    </w:r>
    <w:proofErr w:type="spellStart"/>
    <w:r>
      <w:t>povolení</w:t>
    </w:r>
    <w:proofErr w:type="spellEnd"/>
    <w:r>
      <w:t xml:space="preserve"> - TZ </w:t>
    </w:r>
    <w:r>
      <w:tab/>
      <w:t xml:space="preserve">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7</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\*Arabic </w:instrText>
    </w:r>
    <w:r>
      <w:rPr>
        <w:rStyle w:val="slostrnky"/>
        <w:sz w:val="16"/>
        <w:szCs w:val="16"/>
      </w:rPr>
      <w:fldChar w:fldCharType="separate"/>
    </w:r>
    <w:r>
      <w:rPr>
        <w:rStyle w:val="slostrnky"/>
        <w:noProof/>
        <w:sz w:val="16"/>
        <w:szCs w:val="16"/>
      </w:rPr>
      <w:t>22</w:t>
    </w:r>
    <w:r>
      <w:rPr>
        <w:rStyle w:val="slostrnky"/>
        <w:sz w:val="16"/>
        <w:szCs w:val="16"/>
      </w:rPr>
      <w:fldChar w:fldCharType="end"/>
    </w:r>
    <w:r>
      <w:rPr>
        <w:rStyle w:val="slostrnky"/>
        <w:sz w:val="16"/>
        <w:szCs w:val="16"/>
      </w:rPr>
      <w:tab/>
      <w:t xml:space="preserve">    </w:t>
    </w:r>
    <w:r>
      <w:rPr>
        <w:rStyle w:val="slostrnky"/>
        <w:sz w:val="16"/>
        <w:szCs w:val="16"/>
        <w:lang w:val="cs-CZ"/>
      </w:rPr>
      <w:t xml:space="preserve">                                              04</w:t>
    </w:r>
    <w:r>
      <w:rPr>
        <w:rStyle w:val="slostrnky"/>
        <w:sz w:val="16"/>
        <w:szCs w:val="16"/>
      </w:rPr>
      <w:t>/20</w:t>
    </w:r>
    <w:r>
      <w:rPr>
        <w:rStyle w:val="slostrnky"/>
        <w:sz w:val="16"/>
        <w:szCs w:val="16"/>
        <w:lang w:val="cs-CZ"/>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2941" w14:textId="1BC31FB8" w:rsidR="00FC0887" w:rsidRPr="00950F3E" w:rsidRDefault="00FC0887" w:rsidP="00950F3E">
    <w:pPr>
      <w:pStyle w:val="Zpat"/>
      <w:pBdr>
        <w:top w:val="single" w:sz="4" w:space="0" w:color="000000"/>
      </w:pBdr>
      <w:ind w:firstLine="0"/>
      <w:jc w:val="left"/>
      <w:rPr>
        <w:sz w:val="16"/>
        <w:szCs w:val="16"/>
        <w:lang w:val="cs-CZ"/>
      </w:rPr>
    </w:pPr>
    <w:r w:rsidRPr="00950F3E">
      <w:rPr>
        <w:sz w:val="16"/>
        <w:szCs w:val="16"/>
        <w:lang w:val="cs-CZ"/>
      </w:rPr>
      <w:t>TECHNICKÁ ZPRÁVA</w:t>
    </w:r>
    <w:r w:rsidRPr="00950F3E">
      <w:rPr>
        <w:sz w:val="16"/>
        <w:szCs w:val="16"/>
        <w:lang w:val="cs-CZ"/>
      </w:rPr>
      <w:ptab w:relativeTo="margin" w:alignment="center" w:leader="none"/>
    </w:r>
    <w:r w:rsidRPr="00950F3E">
      <w:rPr>
        <w:lang w:val="cs-CZ"/>
      </w:rPr>
      <w:t xml:space="preserve">Stránka </w:t>
    </w:r>
    <w:r w:rsidRPr="00950F3E">
      <w:fldChar w:fldCharType="begin"/>
    </w:r>
    <w:r w:rsidRPr="00950F3E">
      <w:instrText>PAGE  \* Arabic  \* MERGEFORMAT</w:instrText>
    </w:r>
    <w:r w:rsidRPr="00950F3E">
      <w:fldChar w:fldCharType="separate"/>
    </w:r>
    <w:r w:rsidRPr="00950F3E">
      <w:t>4</w:t>
    </w:r>
    <w:r w:rsidRPr="00950F3E">
      <w:fldChar w:fldCharType="end"/>
    </w:r>
    <w:r w:rsidRPr="00950F3E">
      <w:rPr>
        <w:lang w:val="cs-CZ"/>
      </w:rPr>
      <w:t xml:space="preserve"> z </w:t>
    </w:r>
    <w:fldSimple w:instr="NUMPAGES  \* Arabic  \* MERGEFORMAT">
      <w:r w:rsidRPr="00950F3E">
        <w:t>9</w:t>
      </w:r>
    </w:fldSimple>
    <w:r w:rsidRPr="00950F3E">
      <w:t xml:space="preserve"> </w:t>
    </w:r>
    <w:r w:rsidRPr="00950F3E">
      <w:rPr>
        <w:sz w:val="16"/>
        <w:szCs w:val="16"/>
        <w:lang w:val="cs-CZ"/>
      </w:rPr>
      <w:ptab w:relativeTo="margin" w:alignment="right" w:leader="none"/>
    </w:r>
    <w:r w:rsidR="00E71C1F">
      <w:rPr>
        <w:sz w:val="16"/>
        <w:szCs w:val="16"/>
        <w:lang w:val="cs-CZ"/>
      </w:rPr>
      <w:t>12</w:t>
    </w:r>
    <w:r w:rsidR="003E4F43">
      <w:rPr>
        <w:sz w:val="16"/>
        <w:szCs w:val="16"/>
        <w:lang w:val="cs-CZ"/>
      </w:rPr>
      <w:t>/2022</w:t>
    </w:r>
  </w:p>
  <w:p w14:paraId="0BD66CF8" w14:textId="77777777" w:rsidR="00427D35" w:rsidRDefault="00427D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07F82" w14:textId="77777777" w:rsidR="008035E6" w:rsidRDefault="008035E6">
      <w:r>
        <w:separator/>
      </w:r>
    </w:p>
  </w:footnote>
  <w:footnote w:type="continuationSeparator" w:id="0">
    <w:p w14:paraId="574CF3F7" w14:textId="77777777" w:rsidR="008035E6" w:rsidRDefault="00803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EBC6" w14:textId="10217210" w:rsidR="00FC0887" w:rsidRDefault="0092276E" w:rsidP="00950F3E">
    <w:pPr>
      <w:pStyle w:val="Zhlav"/>
      <w:ind w:right="-30" w:firstLine="0"/>
      <w:rPr>
        <w:sz w:val="16"/>
        <w:szCs w:val="16"/>
      </w:rPr>
    </w:pPr>
    <w:r>
      <w:rPr>
        <w:sz w:val="16"/>
        <w:szCs w:val="16"/>
      </w:rPr>
      <w:t>LIPOVÉ NÁMĚSTÍ</w:t>
    </w:r>
    <w:r w:rsidR="00FC0887">
      <w:rPr>
        <w:sz w:val="16"/>
        <w:szCs w:val="16"/>
      </w:rPr>
      <w:tab/>
    </w:r>
    <w:proofErr w:type="gramStart"/>
    <w:r>
      <w:rPr>
        <w:sz w:val="16"/>
        <w:szCs w:val="16"/>
      </w:rPr>
      <w:tab/>
      <w:t xml:space="preserve">  </w:t>
    </w:r>
    <w:r w:rsidR="006142F3">
      <w:rPr>
        <w:sz w:val="16"/>
        <w:szCs w:val="16"/>
      </w:rPr>
      <w:t>PDPS</w:t>
    </w:r>
    <w:proofErr w:type="gramEnd"/>
  </w:p>
  <w:p w14:paraId="54383774" w14:textId="0BB44CB6" w:rsidR="0092276E" w:rsidRDefault="0092276E" w:rsidP="00950F3E">
    <w:pPr>
      <w:pStyle w:val="Zhlav"/>
      <w:ind w:right="-30" w:firstLine="0"/>
      <w:rPr>
        <w:sz w:val="16"/>
        <w:szCs w:val="16"/>
      </w:rPr>
    </w:pPr>
  </w:p>
  <w:p w14:paraId="1EEFA75A" w14:textId="77777777" w:rsidR="0092276E" w:rsidRPr="003B0611" w:rsidRDefault="0092276E" w:rsidP="00950F3E">
    <w:pPr>
      <w:pStyle w:val="Zhlav"/>
      <w:ind w:right="-30" w:firstLine="0"/>
      <w:rPr>
        <w:sz w:val="16"/>
        <w:szCs w:val="16"/>
      </w:rPr>
    </w:pPr>
  </w:p>
  <w:p w14:paraId="0553C836" w14:textId="77777777" w:rsidR="00427D35" w:rsidRDefault="00427D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singleLevel"/>
    <w:tmpl w:val="0000000F"/>
    <w:name w:val="WW8Num16"/>
    <w:lvl w:ilvl="0">
      <w:start w:val="1"/>
      <w:numFmt w:val="bullet"/>
      <w:pStyle w:val="odrka"/>
      <w:lvlText w:val=""/>
      <w:lvlJc w:val="left"/>
      <w:pPr>
        <w:tabs>
          <w:tab w:val="num" w:pos="720"/>
        </w:tabs>
        <w:ind w:left="720" w:hanging="360"/>
      </w:pPr>
      <w:rPr>
        <w:rFonts w:ascii="Symbol" w:hAnsi="Symbol" w:cs="Symbol" w:hint="default"/>
      </w:rPr>
    </w:lvl>
  </w:abstractNum>
  <w:abstractNum w:abstractNumId="1" w15:restartNumberingAfterBreak="0">
    <w:nsid w:val="00000012"/>
    <w:multiLevelType w:val="multilevel"/>
    <w:tmpl w:val="00000012"/>
    <w:name w:val="WW8Num19"/>
    <w:lvl w:ilvl="0">
      <w:start w:val="1"/>
      <w:numFmt w:val="decimal"/>
      <w:pStyle w:val="Spec1"/>
      <w:lvlText w:val="PART %1 -"/>
      <w:lvlJc w:val="left"/>
      <w:pPr>
        <w:tabs>
          <w:tab w:val="num" w:pos="1080"/>
        </w:tabs>
        <w:ind w:left="1080" w:hanging="1080"/>
      </w:pPr>
      <w:rPr>
        <w:rFonts w:hint="default"/>
      </w:rPr>
    </w:lvl>
    <w:lvl w:ilvl="1">
      <w:start w:val="1"/>
      <w:numFmt w:val="decimal"/>
      <w:lvlText w:val="%1.%2"/>
      <w:lvlJc w:val="left"/>
      <w:pPr>
        <w:tabs>
          <w:tab w:val="num" w:pos="567"/>
        </w:tabs>
        <w:ind w:left="567" w:hanging="567"/>
      </w:pPr>
      <w:rPr>
        <w:rFonts w:hint="default"/>
      </w:rPr>
    </w:lvl>
    <w:lvl w:ilvl="2">
      <w:start w:val="1"/>
      <w:numFmt w:val="upperLetter"/>
      <w:lvlText w:val="%3."/>
      <w:lvlJc w:val="left"/>
      <w:pPr>
        <w:tabs>
          <w:tab w:val="num" w:pos="1021"/>
        </w:tabs>
        <w:ind w:left="1021" w:hanging="454"/>
      </w:pPr>
      <w:rPr>
        <w:rFonts w:hint="default"/>
      </w:rPr>
    </w:lvl>
    <w:lvl w:ilvl="3">
      <w:start w:val="1"/>
      <w:numFmt w:val="decimal"/>
      <w:lvlText w:val="%4."/>
      <w:lvlJc w:val="left"/>
      <w:pPr>
        <w:tabs>
          <w:tab w:val="num" w:pos="1418"/>
        </w:tabs>
        <w:ind w:left="1418" w:hanging="397"/>
      </w:pPr>
      <w:rPr>
        <w:rFonts w:hint="default"/>
      </w:rPr>
    </w:lvl>
    <w:lvl w:ilvl="4">
      <w:start w:val="1"/>
      <w:numFmt w:val="lowerLetter"/>
      <w:lvlText w:val="%5."/>
      <w:lvlJc w:val="left"/>
      <w:pPr>
        <w:tabs>
          <w:tab w:val="num" w:pos="1814"/>
        </w:tabs>
        <w:ind w:left="1814" w:hanging="396"/>
      </w:pPr>
      <w:rPr>
        <w:rFonts w:hint="default"/>
      </w:rPr>
    </w:lvl>
    <w:lvl w:ilvl="5">
      <w:start w:val="1"/>
      <w:numFmt w:val="lowerRoman"/>
      <w:lvlText w:val="%6)"/>
      <w:lvlJc w:val="left"/>
      <w:pPr>
        <w:tabs>
          <w:tab w:val="num" w:pos="2534"/>
        </w:tabs>
        <w:ind w:left="2268" w:hanging="454"/>
      </w:pPr>
      <w:rPr>
        <w:rFonts w:hint="default"/>
      </w:rPr>
    </w:lvl>
    <w:lvl w:ilvl="6">
      <w:start w:val="1"/>
      <w:numFmt w:val="bullet"/>
      <w:lvlText w:val=""/>
      <w:lvlJc w:val="left"/>
      <w:pPr>
        <w:tabs>
          <w:tab w:val="num" w:pos="2855"/>
        </w:tabs>
        <w:ind w:left="2722" w:hanging="227"/>
      </w:pPr>
      <w:rPr>
        <w:rFonts w:ascii="Symbol" w:hAnsi="Symbol" w:cs="Symbol"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17"/>
    <w:multiLevelType w:val="singleLevel"/>
    <w:tmpl w:val="00000017"/>
    <w:name w:val="WW8Num24"/>
    <w:lvl w:ilvl="0">
      <w:start w:val="1"/>
      <w:numFmt w:val="bullet"/>
      <w:pStyle w:val="Odrazka"/>
      <w:lvlText w:val="·"/>
      <w:lvlJc w:val="left"/>
      <w:pPr>
        <w:tabs>
          <w:tab w:val="num" w:pos="360"/>
        </w:tabs>
        <w:ind w:left="360" w:hanging="360"/>
      </w:pPr>
      <w:rPr>
        <w:rFonts w:ascii="Times New Roman" w:hAnsi="Times New Roman" w:cs="Times New Roman" w:hint="default"/>
      </w:rPr>
    </w:lvl>
  </w:abstractNum>
  <w:abstractNum w:abstractNumId="3" w15:restartNumberingAfterBreak="0">
    <w:nsid w:val="00000018"/>
    <w:multiLevelType w:val="multilevel"/>
    <w:tmpl w:val="00000018"/>
    <w:name w:val="WW8Num25"/>
    <w:lvl w:ilvl="0">
      <w:start w:val="1"/>
      <w:numFmt w:val="decimal"/>
      <w:pStyle w:val="Podnadpis"/>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1A"/>
    <w:multiLevelType w:val="singleLevel"/>
    <w:tmpl w:val="0000001A"/>
    <w:name w:val="WW8Num27"/>
    <w:lvl w:ilvl="0">
      <w:start w:val="1"/>
      <w:numFmt w:val="decimal"/>
      <w:pStyle w:val="Kapitola"/>
      <w:lvlText w:val="%1."/>
      <w:lvlJc w:val="left"/>
      <w:pPr>
        <w:tabs>
          <w:tab w:val="num" w:pos="360"/>
        </w:tabs>
        <w:ind w:left="360" w:hanging="360"/>
      </w:pPr>
    </w:lvl>
  </w:abstractNum>
  <w:abstractNum w:abstractNumId="5" w15:restartNumberingAfterBreak="0">
    <w:nsid w:val="00000025"/>
    <w:multiLevelType w:val="multilevel"/>
    <w:tmpl w:val="00000025"/>
    <w:name w:val="WW8StyleNum"/>
    <w:lvl w:ilvl="0">
      <w:start w:val="1"/>
      <w:numFmt w:val="none"/>
      <w:pStyle w:val="Seznamsodrkami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6D8451E"/>
    <w:multiLevelType w:val="hybridMultilevel"/>
    <w:tmpl w:val="517A078C"/>
    <w:lvl w:ilvl="0" w:tplc="CBE6D7A6">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AD6A4F"/>
    <w:multiLevelType w:val="hybridMultilevel"/>
    <w:tmpl w:val="5F4424AA"/>
    <w:lvl w:ilvl="0" w:tplc="FD94D13E">
      <w:start w:val="1"/>
      <w:numFmt w:val="bullet"/>
      <w:lvlText w:val="-"/>
      <w:lvlJc w:val="left"/>
      <w:pPr>
        <w:ind w:left="1004" w:hanging="360"/>
      </w:pPr>
      <w:rPr>
        <w:rFonts w:ascii="Courier New" w:hAnsi="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0F584541"/>
    <w:multiLevelType w:val="multilevel"/>
    <w:tmpl w:val="FEF47EE4"/>
    <w:lvl w:ilvl="0">
      <w:start w:val="1"/>
      <w:numFmt w:val="upperLetter"/>
      <w:lvlText w:val="%1."/>
      <w:lvlJc w:val="left"/>
      <w:pPr>
        <w:ind w:left="720" w:hanging="360"/>
      </w:pPr>
      <w:rPr>
        <w:rFonts w:ascii="Arial Narrow" w:hAnsi="Arial Narrow" w:hint="default"/>
        <w:b/>
        <w:i w:val="0"/>
        <w:color w:val="auto"/>
        <w:sz w:val="28"/>
        <w:u w:val="none"/>
      </w:rPr>
    </w:lvl>
    <w:lvl w:ilvl="1">
      <w:start w:val="1"/>
      <w:numFmt w:val="upperLetter"/>
      <w:lvlText w:val="%2.1."/>
      <w:lvlJc w:val="left"/>
      <w:rPr>
        <w:rFonts w:ascii="Arial Narrow" w:hAnsi="Arial Narrow" w:hint="default"/>
        <w:b/>
        <w:bCs w:val="0"/>
        <w:i w:val="0"/>
        <w:iCs w:val="0"/>
        <w:caps w:val="0"/>
        <w:smallCaps w:val="0"/>
        <w:strike w:val="0"/>
        <w:dstrike w:val="0"/>
        <w:noProof w:val="0"/>
        <w:vanish w:val="0"/>
        <w:color w:val="auto"/>
        <w:spacing w:val="0"/>
        <w:kern w:val="0"/>
        <w:position w:val="0"/>
        <w:sz w:val="24"/>
        <w:u w:val="none"/>
        <w:vertAlign w:val="baseline"/>
        <w:em w:val="none"/>
      </w:rPr>
    </w:lvl>
    <w:lvl w:ilvl="2">
      <w:start w:val="1"/>
      <w:numFmt w:val="upperLetter"/>
      <w:lvlText w:val="%3.1.1."/>
      <w:lvlJc w:val="left"/>
      <w:pPr>
        <w:ind w:left="1440" w:hanging="360"/>
      </w:pPr>
      <w:rPr>
        <w:rFonts w:ascii="Arial Narrow" w:hAnsi="Arial Narrow" w:hint="default"/>
        <w:b/>
        <w:i w:val="0"/>
        <w:caps w:val="0"/>
        <w:color w:val="auto"/>
        <w:sz w:val="22"/>
        <w:u w:val="none"/>
      </w:rPr>
    </w:lvl>
    <w:lvl w:ilvl="3">
      <w:start w:val="1"/>
      <w:numFmt w:val="upperLetter"/>
      <w:pStyle w:val="nadpis4"/>
      <w:lvlText w:val="%4.1.1.1."/>
      <w:lvlJc w:val="left"/>
      <w:rPr>
        <w:rFonts w:ascii="Arial Narrow" w:hAnsi="Arial Narrow" w:hint="default"/>
        <w:b w:val="0"/>
        <w:bCs w:val="0"/>
        <w:i w:val="0"/>
        <w:iCs w:val="0"/>
        <w:caps w:val="0"/>
        <w:smallCaps w:val="0"/>
        <w:strike w:val="0"/>
        <w:dstrike w:val="0"/>
        <w:noProof w:val="0"/>
        <w:snapToGrid w:val="0"/>
        <w:vanish w:val="0"/>
        <w:color w:val="auto"/>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1.1.1.1"/>
      <w:lvlJc w:val="left"/>
      <w:pPr>
        <w:ind w:left="2160" w:hanging="360"/>
      </w:pPr>
      <w:rPr>
        <w:rFonts w:ascii="Arial Narrow" w:hAnsi="Arial Narrow" w:hint="default"/>
        <w:b w:val="0"/>
        <w:i/>
        <w:sz w:val="22"/>
        <w:u w:val="none"/>
      </w:rPr>
    </w:lvl>
    <w:lvl w:ilvl="5">
      <w:start w:val="1"/>
      <w:numFmt w:val="upperLetter"/>
      <w:lvlText w:val="%6.1.1.1.1."/>
      <w:lvlJc w:val="left"/>
      <w:pPr>
        <w:ind w:left="2520" w:hanging="360"/>
      </w:pPr>
      <w:rPr>
        <w:rFonts w:ascii="Arial Narrow" w:hAnsi="Arial Narrow" w:hint="default"/>
        <w:b w:val="0"/>
        <w:i/>
        <w:sz w:val="20"/>
        <w:u w:val="none"/>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rPr>
        <w:rFonts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9" w15:restartNumberingAfterBreak="0">
    <w:nsid w:val="103B6CBA"/>
    <w:multiLevelType w:val="multilevel"/>
    <w:tmpl w:val="F0FA589A"/>
    <w:styleLink w:val="TZ"/>
    <w:lvl w:ilvl="0">
      <w:start w:val="1"/>
      <w:numFmt w:val="upperLetter"/>
      <w:lvlText w:val="%1"/>
      <w:lvlJc w:val="left"/>
      <w:pPr>
        <w:ind w:left="360" w:hanging="360"/>
      </w:pPr>
      <w:rPr>
        <w:rFonts w:ascii="Arial Narrow" w:hAnsi="Arial Narrow" w:hint="default"/>
        <w:b/>
        <w:i w:val="0"/>
        <w:color w:val="auto"/>
        <w:sz w:val="28"/>
      </w:rPr>
    </w:lvl>
    <w:lvl w:ilvl="1">
      <w:start w:val="1"/>
      <w:numFmt w:val="decimal"/>
      <w:lvlText w:val="%1.%2"/>
      <w:lvlJc w:val="left"/>
      <w:rPr>
        <w:rFont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pPr>
        <w:tabs>
          <w:tab w:val="num" w:pos="720"/>
        </w:tabs>
        <w:ind w:left="720" w:hanging="720"/>
      </w:pPr>
      <w:rPr>
        <w:rFonts w:hint="default"/>
        <w:b/>
        <w:i w:val="0"/>
        <w:caps w:val="0"/>
        <w:sz w:val="24"/>
      </w:rPr>
    </w:lvl>
    <w:lvl w:ilvl="3">
      <w:start w:val="1"/>
      <w:numFmt w:val="decimal"/>
      <w:lvlText w:val="%1.%2.%3.%4"/>
      <w:lvlJc w:val="left"/>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40"/>
        </w:tabs>
        <w:ind w:left="1008" w:hanging="1008"/>
      </w:pPr>
      <w:rPr>
        <w:rFonts w:hint="default"/>
        <w:b w:val="0"/>
        <w:i/>
        <w:sz w:val="22"/>
      </w:rPr>
    </w:lvl>
    <w:lvl w:ilvl="5">
      <w:start w:val="1"/>
      <w:numFmt w:val="decimal"/>
      <w:lvlText w:val="%1.%2.%3.%4.%5.%6"/>
      <w:lvlJc w:val="left"/>
      <w:pPr>
        <w:tabs>
          <w:tab w:val="num" w:pos="1440"/>
        </w:tabs>
        <w:ind w:left="1152" w:hanging="1152"/>
      </w:pPr>
      <w:rPr>
        <w:rFonts w:hint="default"/>
        <w:b w:val="0"/>
        <w:i/>
        <w:sz w:val="22"/>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10" w15:restartNumberingAfterBreak="0">
    <w:nsid w:val="14507AA7"/>
    <w:multiLevelType w:val="hybridMultilevel"/>
    <w:tmpl w:val="5D1C6B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1C1F1905"/>
    <w:multiLevelType w:val="multilevel"/>
    <w:tmpl w:val="0405001D"/>
    <w:styleLink w:val="Styl3"/>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Narrow" w:hAnsi="Arial Narrow"/>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D0F6E6B"/>
    <w:multiLevelType w:val="hybridMultilevel"/>
    <w:tmpl w:val="AE382326"/>
    <w:lvl w:ilvl="0" w:tplc="FD94D13E">
      <w:start w:val="1"/>
      <w:numFmt w:val="bullet"/>
      <w:lvlText w:val="-"/>
      <w:lvlJc w:val="left"/>
      <w:pPr>
        <w:ind w:left="1004" w:hanging="360"/>
      </w:pPr>
      <w:rPr>
        <w:rFonts w:ascii="Courier New" w:hAnsi="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219E6192"/>
    <w:multiLevelType w:val="hybridMultilevel"/>
    <w:tmpl w:val="C6A07FE0"/>
    <w:name w:val="WW8Num21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002DCE"/>
    <w:multiLevelType w:val="multilevel"/>
    <w:tmpl w:val="961C1856"/>
    <w:styleLink w:val="Styl5"/>
    <w:lvl w:ilvl="0">
      <w:start w:val="1"/>
      <w:numFmt w:val="decimal"/>
      <w:lvlText w:val="%1"/>
      <w:lvlJc w:val="left"/>
      <w:pPr>
        <w:ind w:left="360" w:hanging="360"/>
      </w:pPr>
      <w:rPr>
        <w:rFonts w:ascii="Roboto Medium" w:hAnsi="Roboto Medium" w:hint="default"/>
        <w:b w:val="0"/>
        <w:i w:val="0"/>
        <w:color w:val="auto"/>
        <w:sz w:val="22"/>
        <w:u w:val="none"/>
      </w:rPr>
    </w:lvl>
    <w:lvl w:ilvl="1">
      <w:start w:val="1"/>
      <w:numFmt w:val="decimal"/>
      <w:lvlText w:val="%1.%2"/>
      <w:lvlJc w:val="left"/>
      <w:rPr>
        <w:rFonts w:ascii="Roboto Medium" w:hAnsi="Roboto Medium" w:cs="Times New Roman" w:hint="default"/>
        <w:b w:val="0"/>
        <w:bCs w:val="0"/>
        <w:i w:val="0"/>
        <w:iCs w:val="0"/>
        <w:caps w:val="0"/>
        <w:smallCaps w:val="0"/>
        <w:strike w:val="0"/>
        <w:dstrike w:val="0"/>
        <w:noProof w:val="0"/>
        <w:vanish w:val="0"/>
        <w:color w:val="000000"/>
        <w:spacing w:val="0"/>
        <w:kern w:val="0"/>
        <w:position w:val="0"/>
        <w:sz w:val="20"/>
        <w:u w:val="none"/>
        <w:vertAlign w:val="baseline"/>
        <w:em w:val="none"/>
      </w:rPr>
    </w:lvl>
    <w:lvl w:ilvl="2">
      <w:start w:val="1"/>
      <w:numFmt w:val="decimal"/>
      <w:lvlText w:val="%1.%2.%3"/>
      <w:lvlJc w:val="left"/>
      <w:pPr>
        <w:tabs>
          <w:tab w:val="num" w:pos="720"/>
        </w:tabs>
        <w:ind w:left="720" w:hanging="720"/>
      </w:pPr>
      <w:rPr>
        <w:rFonts w:ascii="Roboto Condensed Light" w:hAnsi="Roboto Condensed Light" w:hint="default"/>
        <w:b w:val="0"/>
        <w:i w:val="0"/>
        <w:caps w:val="0"/>
        <w:color w:val="auto"/>
        <w:sz w:val="20"/>
        <w:u w:val="none"/>
      </w:rPr>
    </w:lvl>
    <w:lvl w:ilvl="3">
      <w:start w:val="1"/>
      <w:numFmt w:val="decimal"/>
      <w:lvlText w:val="%1.%2.%3.%4"/>
      <w:lvlJc w:val="left"/>
      <w:pPr>
        <w:tabs>
          <w:tab w:val="num" w:pos="864"/>
        </w:tabs>
        <w:ind w:left="864" w:hanging="864"/>
      </w:pPr>
      <w:rPr>
        <w:rFonts w:ascii="Roboto Condensed Light" w:hAnsi="Roboto Condensed Light" w:hint="default"/>
        <w:b w:val="0"/>
        <w:i w:val="0"/>
        <w:color w:val="auto"/>
        <w:sz w:val="20"/>
        <w:u w:val="none"/>
      </w:rPr>
    </w:lvl>
    <w:lvl w:ilvl="4">
      <w:start w:val="1"/>
      <w:numFmt w:val="decimal"/>
      <w:lvlText w:val="%1.%2.%3.%4.%5"/>
      <w:lvlJc w:val="left"/>
      <w:pPr>
        <w:tabs>
          <w:tab w:val="num" w:pos="1440"/>
        </w:tabs>
        <w:ind w:left="1008" w:hanging="1008"/>
      </w:pPr>
      <w:rPr>
        <w:rFonts w:ascii="Roboto Condensed Light" w:hAnsi="Roboto Condensed Light" w:hint="default"/>
        <w:b w:val="0"/>
        <w:i w:val="0"/>
        <w:sz w:val="20"/>
        <w:u w:val="none"/>
      </w:rPr>
    </w:lvl>
    <w:lvl w:ilvl="5">
      <w:start w:val="1"/>
      <w:numFmt w:val="decimal"/>
      <w:lvlText w:val="%1.%2.%3.%4.%5.%6"/>
      <w:lvlJc w:val="left"/>
      <w:pPr>
        <w:tabs>
          <w:tab w:val="num" w:pos="1440"/>
        </w:tabs>
        <w:ind w:left="1152" w:hanging="1152"/>
      </w:pPr>
      <w:rPr>
        <w:rFonts w:hint="default"/>
        <w:b w:val="0"/>
        <w:i/>
        <w:sz w:val="20"/>
        <w:u w:val="none"/>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15" w15:restartNumberingAfterBreak="0">
    <w:nsid w:val="373942F9"/>
    <w:multiLevelType w:val="multilevel"/>
    <w:tmpl w:val="BC4A07F4"/>
    <w:styleLink w:val="Styl2"/>
    <w:lvl w:ilvl="0">
      <w:start w:val="1"/>
      <w:numFmt w:val="upperLetter"/>
      <w:lvlText w:val="%1"/>
      <w:lvlJc w:val="left"/>
      <w:pPr>
        <w:ind w:left="357" w:hanging="357"/>
      </w:pPr>
      <w:rPr>
        <w:rFonts w:ascii="Arial Narrow" w:hAnsi="Arial Narrow" w:hint="default"/>
        <w:b/>
        <w:i w:val="0"/>
        <w:color w:val="FFFFFF" w:themeColor="background1"/>
        <w:sz w:val="28"/>
      </w:rPr>
    </w:lvl>
    <w:lvl w:ilvl="1">
      <w:start w:val="1"/>
      <w:numFmt w:val="decimal"/>
      <w:lvlText w:val="%1.%2"/>
      <w:lvlJc w:val="left"/>
      <w:pPr>
        <w:tabs>
          <w:tab w:val="num" w:pos="576"/>
        </w:tabs>
        <w:ind w:left="357" w:hanging="357"/>
      </w:pPr>
      <w:rPr>
        <w:rFonts w:ascii="Arial Narrow" w:hAnsi="Arial Narrow" w:cs="Times New Roman" w:hint="default"/>
        <w:b/>
        <w:bCs w:val="0"/>
        <w:i w:val="0"/>
        <w:iCs w:val="0"/>
        <w:caps w:val="0"/>
        <w:smallCaps w:val="0"/>
        <w:strike w:val="0"/>
        <w:dstrike w:val="0"/>
        <w:vanish w:val="0"/>
        <w:color w:val="000000"/>
        <w:spacing w:val="0"/>
        <w:kern w:val="0"/>
        <w:position w:val="0"/>
        <w:sz w:val="24"/>
        <w:u w:val="none"/>
        <w:vertAlign w:val="baseline"/>
        <w:em w:val="none"/>
      </w:rPr>
    </w:lvl>
    <w:lvl w:ilvl="2">
      <w:start w:val="1"/>
      <w:numFmt w:val="decimal"/>
      <w:lvlText w:val="%1.%2.%3"/>
      <w:lvlJc w:val="left"/>
      <w:pPr>
        <w:tabs>
          <w:tab w:val="num" w:pos="720"/>
        </w:tabs>
        <w:ind w:left="357" w:hanging="357"/>
      </w:pPr>
      <w:rPr>
        <w:rFonts w:ascii="Arial Narrow" w:hAnsi="Arial Narrow" w:hint="default"/>
        <w:b/>
        <w:i w:val="0"/>
        <w:caps w:val="0"/>
        <w:sz w:val="24"/>
      </w:rPr>
    </w:lvl>
    <w:lvl w:ilvl="3">
      <w:start w:val="1"/>
      <w:numFmt w:val="decimal"/>
      <w:lvlText w:val="%1.%2.%3.%4"/>
      <w:lvlJc w:val="left"/>
      <w:rPr>
        <w:rFonts w:ascii="Arial Narrow" w:hAnsi="Arial Narrow" w:cs="Times New Roman" w:hint="default"/>
        <w:b w:val="0"/>
        <w:bCs w:val="0"/>
        <w:i w:val="0"/>
        <w:iCs w:val="0"/>
        <w:caps w:val="0"/>
        <w:smallCaps w:val="0"/>
        <w:strike w:val="0"/>
        <w:dstrike w:val="0"/>
        <w:noProof w:val="0"/>
        <w:snapToGrid w:val="0"/>
        <w:vanish w:val="0"/>
        <w:color w:val="auto"/>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40"/>
        </w:tabs>
        <w:ind w:left="357" w:hanging="357"/>
      </w:pPr>
      <w:rPr>
        <w:rFonts w:ascii="Arial Narrow" w:hAnsi="Arial Narrow" w:hint="default"/>
        <w:b w:val="0"/>
        <w:i/>
        <w:sz w:val="22"/>
      </w:rPr>
    </w:lvl>
    <w:lvl w:ilvl="5">
      <w:start w:val="1"/>
      <w:numFmt w:val="decimal"/>
      <w:lvlText w:val="%1.%2.%3.%4.%5.%6"/>
      <w:lvlJc w:val="left"/>
      <w:pPr>
        <w:tabs>
          <w:tab w:val="num" w:pos="1440"/>
        </w:tabs>
        <w:ind w:left="357" w:hanging="357"/>
      </w:pPr>
      <w:rPr>
        <w:rFonts w:ascii="Arial Narrow" w:hAnsi="Arial Narrow" w:hint="default"/>
        <w:b w:val="0"/>
        <w:i/>
        <w:sz w:val="22"/>
      </w:rPr>
    </w:lvl>
    <w:lvl w:ilvl="6">
      <w:start w:val="1"/>
      <w:numFmt w:val="decimal"/>
      <w:lvlText w:val="%1.%2.%3.%4.%5.%6.%7"/>
      <w:lvlJc w:val="left"/>
      <w:pPr>
        <w:tabs>
          <w:tab w:val="num" w:pos="1800"/>
        </w:tabs>
        <w:ind w:left="357" w:hanging="357"/>
      </w:pPr>
      <w:rPr>
        <w:rFonts w:hint="default"/>
      </w:rPr>
    </w:lvl>
    <w:lvl w:ilvl="7">
      <w:start w:val="1"/>
      <w:numFmt w:val="decimal"/>
      <w:lvlText w:val="%1.%2.%3.%4.%5.%6.%7.%8"/>
      <w:lvlJc w:val="left"/>
      <w:pPr>
        <w:tabs>
          <w:tab w:val="num" w:pos="1800"/>
        </w:tabs>
        <w:ind w:left="357" w:hanging="357"/>
      </w:pPr>
      <w:rPr>
        <w:rFonts w:hint="default"/>
      </w:rPr>
    </w:lvl>
    <w:lvl w:ilvl="8">
      <w:start w:val="1"/>
      <w:numFmt w:val="decimal"/>
      <w:lvlText w:val="%1.%2.%3.%4.%5.%6.%7.%8.%9"/>
      <w:lvlJc w:val="left"/>
      <w:pPr>
        <w:tabs>
          <w:tab w:val="num" w:pos="2160"/>
        </w:tabs>
        <w:ind w:left="357" w:hanging="357"/>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abstractNum>
  <w:abstractNum w:abstractNumId="16" w15:restartNumberingAfterBreak="0">
    <w:nsid w:val="3A7E2E65"/>
    <w:multiLevelType w:val="hybridMultilevel"/>
    <w:tmpl w:val="23804362"/>
    <w:lvl w:ilvl="0" w:tplc="CBE6D7A6">
      <w:start w:val="2"/>
      <w:numFmt w:val="bullet"/>
      <w:lvlText w:val="-"/>
      <w:lvlJc w:val="left"/>
      <w:pPr>
        <w:ind w:left="1004" w:hanging="360"/>
      </w:pPr>
      <w:rPr>
        <w:rFonts w:ascii="Arial" w:eastAsia="Calibr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DC31548"/>
    <w:multiLevelType w:val="hybridMultilevel"/>
    <w:tmpl w:val="F9E2DFEC"/>
    <w:name w:val="WW8Num211222222222"/>
    <w:lvl w:ilvl="0" w:tplc="CBE6D7A6">
      <w:start w:val="2"/>
      <w:numFmt w:val="bullet"/>
      <w:lvlText w:val="-"/>
      <w:lvlJc w:val="left"/>
      <w:pPr>
        <w:ind w:left="1004" w:hanging="360"/>
      </w:pPr>
      <w:rPr>
        <w:rFonts w:ascii="Arial" w:eastAsia="Calibr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abstractNum w:abstractNumId="18" w15:restartNumberingAfterBreak="0">
    <w:nsid w:val="46310E27"/>
    <w:multiLevelType w:val="multilevel"/>
    <w:tmpl w:val="2C10ECD0"/>
    <w:lvl w:ilvl="0">
      <w:start w:val="1"/>
      <w:numFmt w:val="upperLetter"/>
      <w:lvlText w:val="%1"/>
      <w:lvlJc w:val="left"/>
      <w:pPr>
        <w:ind w:left="360" w:hanging="360"/>
      </w:pPr>
      <w:rPr>
        <w:rFonts w:ascii="Arial Narrow" w:hAnsi="Arial Narrow" w:hint="default"/>
        <w:b/>
        <w:i w:val="0"/>
        <w:color w:val="auto"/>
        <w:sz w:val="28"/>
        <w:u w:val="none"/>
      </w:rPr>
    </w:lvl>
    <w:lvl w:ilvl="1">
      <w:start w:val="1"/>
      <w:numFmt w:val="decimal"/>
      <w:lvlText w:val="%1.%2"/>
      <w:lvlJc w:val="left"/>
      <w:rPr>
        <w:rFonts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pPr>
        <w:tabs>
          <w:tab w:val="num" w:pos="720"/>
        </w:tabs>
        <w:ind w:left="720" w:hanging="720"/>
      </w:pPr>
      <w:rPr>
        <w:rFonts w:hint="default"/>
        <w:b/>
        <w:i w:val="0"/>
        <w:caps w:val="0"/>
        <w:color w:val="auto"/>
        <w:sz w:val="22"/>
        <w:u w:val="none"/>
      </w:rPr>
    </w:lvl>
    <w:lvl w:ilvl="3">
      <w:start w:val="1"/>
      <w:numFmt w:val="decimal"/>
      <w:lvlText w:val="%1.%2.%3.%4"/>
      <w:lvlJc w:val="left"/>
      <w:pPr>
        <w:tabs>
          <w:tab w:val="num" w:pos="864"/>
        </w:tabs>
        <w:ind w:left="864" w:hanging="864"/>
      </w:pPr>
      <w:rPr>
        <w:rFonts w:ascii="Arial Narrow" w:hAnsi="Arial Narrow" w:hint="default"/>
        <w:b w:val="0"/>
        <w:i w:val="0"/>
        <w:color w:val="auto"/>
        <w:sz w:val="22"/>
        <w:u w:val="none"/>
      </w:rPr>
    </w:lvl>
    <w:lvl w:ilvl="4">
      <w:start w:val="1"/>
      <w:numFmt w:val="decimal"/>
      <w:lvlText w:val="%1.%2.%3.%4.%5"/>
      <w:lvlJc w:val="left"/>
      <w:pPr>
        <w:tabs>
          <w:tab w:val="num" w:pos="1440"/>
        </w:tabs>
        <w:ind w:left="1008" w:hanging="1008"/>
      </w:pPr>
      <w:rPr>
        <w:rFonts w:hint="default"/>
        <w:b w:val="0"/>
        <w:i/>
        <w:sz w:val="22"/>
        <w:u w:val="none"/>
      </w:rPr>
    </w:lvl>
    <w:lvl w:ilvl="5">
      <w:start w:val="1"/>
      <w:numFmt w:val="decimal"/>
      <w:pStyle w:val="Nadpis6"/>
      <w:lvlText w:val="%1.%2.%3.%4.%5.%6"/>
      <w:lvlJc w:val="left"/>
      <w:pPr>
        <w:tabs>
          <w:tab w:val="num" w:pos="1440"/>
        </w:tabs>
        <w:ind w:left="1152" w:hanging="1152"/>
      </w:pPr>
      <w:rPr>
        <w:rFonts w:hint="default"/>
        <w:b w:val="0"/>
        <w:i/>
        <w:sz w:val="20"/>
        <w:u w:val="none"/>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19" w15:restartNumberingAfterBreak="0">
    <w:nsid w:val="468C375B"/>
    <w:multiLevelType w:val="hybridMultilevel"/>
    <w:tmpl w:val="5344AFA6"/>
    <w:name w:val="WW8Num2112222222222"/>
    <w:lvl w:ilvl="0" w:tplc="026E7D74">
      <w:start w:val="1"/>
      <w:numFmt w:val="bullet"/>
      <w:lvlText w:val=""/>
      <w:lvlJc w:val="left"/>
      <w:pPr>
        <w:ind w:left="1004" w:hanging="360"/>
      </w:pPr>
      <w:rPr>
        <w:rFonts w:ascii="Symbol" w:hAnsi="Symbol" w:hint="default"/>
      </w:rPr>
    </w:lvl>
    <w:lvl w:ilvl="1" w:tplc="124EA40C">
      <w:start w:val="1"/>
      <w:numFmt w:val="bullet"/>
      <w:lvlText w:val=""/>
      <w:lvlJc w:val="left"/>
      <w:pPr>
        <w:ind w:left="1724" w:hanging="360"/>
      </w:pPr>
      <w:rPr>
        <w:rFonts w:ascii="Symbol" w:hAnsi="Symbol"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abstractNum w:abstractNumId="20" w15:restartNumberingAfterBreak="0">
    <w:nsid w:val="50895CB5"/>
    <w:multiLevelType w:val="multilevel"/>
    <w:tmpl w:val="0CAEAB5E"/>
    <w:styleLink w:val="Styl4"/>
    <w:lvl w:ilvl="0">
      <w:start w:val="1"/>
      <w:numFmt w:val="decimal"/>
      <w:lvlText w:val="%1"/>
      <w:lvlJc w:val="left"/>
      <w:pPr>
        <w:ind w:left="360" w:hanging="360"/>
      </w:pPr>
      <w:rPr>
        <w:rFonts w:ascii="Roboto Medium" w:hAnsi="Roboto Medium" w:hint="default"/>
        <w:b w:val="0"/>
        <w:i w:val="0"/>
        <w:color w:val="auto"/>
        <w:sz w:val="24"/>
        <w:u w:val="none"/>
      </w:rPr>
    </w:lvl>
    <w:lvl w:ilvl="1">
      <w:start w:val="1"/>
      <w:numFmt w:val="decimal"/>
      <w:lvlText w:val="%1.%2"/>
      <w:lvlJc w:val="left"/>
      <w:rPr>
        <w:rFonts w:ascii="Roboto Medium" w:hAnsi="Roboto Medium" w:cs="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2">
      <w:start w:val="1"/>
      <w:numFmt w:val="decimal"/>
      <w:lvlText w:val="%1.%2.%3"/>
      <w:lvlJc w:val="left"/>
      <w:pPr>
        <w:tabs>
          <w:tab w:val="num" w:pos="720"/>
        </w:tabs>
        <w:ind w:left="720" w:hanging="720"/>
      </w:pPr>
      <w:rPr>
        <w:rFonts w:ascii="Roboto Condensed Light" w:hAnsi="Roboto Condensed Light" w:hint="default"/>
        <w:b w:val="0"/>
        <w:i w:val="0"/>
        <w:caps w:val="0"/>
        <w:color w:val="auto"/>
        <w:sz w:val="22"/>
        <w:u w:val="none"/>
      </w:rPr>
    </w:lvl>
    <w:lvl w:ilvl="3">
      <w:start w:val="1"/>
      <w:numFmt w:val="decimal"/>
      <w:lvlText w:val="%1.%2.%3.%4"/>
      <w:lvlJc w:val="left"/>
      <w:pPr>
        <w:tabs>
          <w:tab w:val="num" w:pos="864"/>
        </w:tabs>
        <w:ind w:left="864" w:hanging="864"/>
      </w:pPr>
      <w:rPr>
        <w:rFonts w:ascii="Roboto Condensed Light" w:hAnsi="Roboto Condensed Light" w:hint="default"/>
        <w:b w:val="0"/>
        <w:i w:val="0"/>
        <w:color w:val="auto"/>
        <w:sz w:val="20"/>
        <w:u w:val="none"/>
      </w:rPr>
    </w:lvl>
    <w:lvl w:ilvl="4">
      <w:start w:val="1"/>
      <w:numFmt w:val="decimal"/>
      <w:lvlText w:val="%1.%2.%3.%4.%5"/>
      <w:lvlJc w:val="left"/>
      <w:pPr>
        <w:tabs>
          <w:tab w:val="num" w:pos="1440"/>
        </w:tabs>
        <w:ind w:left="1008" w:hanging="1008"/>
      </w:pPr>
      <w:rPr>
        <w:rFonts w:ascii="Roboto Condensed Light" w:hAnsi="Roboto Condensed Light" w:hint="default"/>
        <w:b w:val="0"/>
        <w:i w:val="0"/>
        <w:sz w:val="20"/>
        <w:u w:val="none"/>
      </w:rPr>
    </w:lvl>
    <w:lvl w:ilvl="5">
      <w:start w:val="1"/>
      <w:numFmt w:val="decimal"/>
      <w:lvlText w:val="%1.%2.%3.%4.%5.%6"/>
      <w:lvlJc w:val="left"/>
      <w:pPr>
        <w:tabs>
          <w:tab w:val="num" w:pos="1440"/>
        </w:tabs>
        <w:ind w:left="1152" w:hanging="1152"/>
      </w:pPr>
      <w:rPr>
        <w:rFonts w:hint="default"/>
        <w:b w:val="0"/>
        <w:i/>
        <w:sz w:val="20"/>
        <w:u w:val="none"/>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21" w15:restartNumberingAfterBreak="0">
    <w:nsid w:val="515E4E39"/>
    <w:multiLevelType w:val="hybridMultilevel"/>
    <w:tmpl w:val="43AE0136"/>
    <w:name w:val="WW8Num21122222222222"/>
    <w:lvl w:ilvl="0" w:tplc="CBE6D7A6">
      <w:start w:val="2"/>
      <w:numFmt w:val="bullet"/>
      <w:lvlText w:val="-"/>
      <w:lvlJc w:val="left"/>
      <w:pPr>
        <w:ind w:left="1004" w:hanging="360"/>
      </w:pPr>
      <w:rPr>
        <w:rFonts w:ascii="Arial" w:eastAsia="Calibr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abstractNum w:abstractNumId="22" w15:restartNumberingAfterBreak="0">
    <w:nsid w:val="562F09B6"/>
    <w:multiLevelType w:val="hybridMultilevel"/>
    <w:tmpl w:val="9844DA6C"/>
    <w:name w:val="WW8Num21122222222"/>
    <w:lvl w:ilvl="0" w:tplc="CBE6D7A6">
      <w:start w:val="2"/>
      <w:numFmt w:val="bullet"/>
      <w:lvlText w:val="-"/>
      <w:lvlJc w:val="left"/>
      <w:pPr>
        <w:ind w:left="1004" w:hanging="360"/>
      </w:pPr>
      <w:rPr>
        <w:rFonts w:ascii="Arial" w:eastAsia="Calibr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abstractNum w:abstractNumId="23" w15:restartNumberingAfterBreak="0">
    <w:nsid w:val="62C30CE6"/>
    <w:multiLevelType w:val="multilevel"/>
    <w:tmpl w:val="22E06EE0"/>
    <w:lvl w:ilvl="0">
      <w:start w:val="1"/>
      <w:numFmt w:val="decimal"/>
      <w:pStyle w:val="Nadpis1"/>
      <w:lvlText w:val="%1"/>
      <w:lvlJc w:val="left"/>
      <w:pPr>
        <w:ind w:left="360" w:hanging="360"/>
      </w:pPr>
      <w:rPr>
        <w:rFonts w:ascii="Roboto Medium" w:hAnsi="Roboto Medium" w:hint="default"/>
        <w:b w:val="0"/>
        <w:i w:val="0"/>
        <w:color w:val="auto"/>
        <w:sz w:val="22"/>
        <w:szCs w:val="22"/>
        <w:u w:val="none"/>
      </w:r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rPr>
        <w:rFonts w:ascii="Roboto Condensed Light" w:hAnsi="Roboto Condensed Light" w:hint="default"/>
        <w:b w:val="0"/>
        <w:bCs w:val="0"/>
        <w:i w:val="0"/>
        <w:caps w:val="0"/>
        <w:color w:val="auto"/>
        <w:sz w:val="20"/>
        <w:u w:val="none"/>
      </w:rPr>
    </w:lvl>
    <w:lvl w:ilvl="3">
      <w:start w:val="1"/>
      <w:numFmt w:val="decimal"/>
      <w:pStyle w:val="Nadpis40"/>
      <w:lvlText w:val="%1.%2.%3.%4"/>
      <w:lvlJc w:val="left"/>
      <w:pPr>
        <w:tabs>
          <w:tab w:val="num" w:pos="864"/>
        </w:tabs>
        <w:ind w:left="864" w:hanging="864"/>
      </w:pPr>
      <w:rPr>
        <w:rFonts w:ascii="Roboto Condensed Light" w:hAnsi="Roboto Condensed Light" w:hint="default"/>
        <w:b w:val="0"/>
        <w:i w:val="0"/>
        <w:color w:val="auto"/>
        <w:sz w:val="20"/>
        <w:u w:val="none"/>
      </w:rPr>
    </w:lvl>
    <w:lvl w:ilvl="4">
      <w:start w:val="1"/>
      <w:numFmt w:val="decimal"/>
      <w:pStyle w:val="Nadpis5"/>
      <w:lvlText w:val="%1.%2.%3.%4.%5"/>
      <w:lvlJc w:val="left"/>
      <w:pPr>
        <w:tabs>
          <w:tab w:val="num" w:pos="1440"/>
        </w:tabs>
        <w:ind w:left="1008" w:hanging="1008"/>
      </w:pPr>
      <w:rPr>
        <w:rFonts w:ascii="Roboto Condensed Light" w:hAnsi="Roboto Condensed Light" w:hint="default"/>
        <w:b w:val="0"/>
        <w:i w:val="0"/>
        <w:sz w:val="20"/>
        <w:u w:val="none"/>
      </w:rPr>
    </w:lvl>
    <w:lvl w:ilvl="5">
      <w:start w:val="1"/>
      <w:numFmt w:val="decimal"/>
      <w:lvlText w:val="%1.%2.%3.%4.%5.%6"/>
      <w:lvlJc w:val="left"/>
      <w:pPr>
        <w:tabs>
          <w:tab w:val="num" w:pos="1440"/>
        </w:tabs>
        <w:ind w:left="1152" w:hanging="1152"/>
      </w:pPr>
      <w:rPr>
        <w:rFonts w:hint="default"/>
        <w:b w:val="0"/>
        <w:i/>
        <w:sz w:val="20"/>
        <w:u w:val="none"/>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24" w15:restartNumberingAfterBreak="0">
    <w:nsid w:val="6DE71347"/>
    <w:multiLevelType w:val="multilevel"/>
    <w:tmpl w:val="895AD18E"/>
    <w:styleLink w:val="textovzprva"/>
    <w:lvl w:ilvl="0">
      <w:start w:val="1"/>
      <w:numFmt w:val="upperLetter"/>
      <w:lvlText w:val="%1."/>
      <w:lvlJc w:val="left"/>
      <w:pPr>
        <w:ind w:left="720" w:hanging="360"/>
      </w:pPr>
      <w:rPr>
        <w:rFonts w:ascii="Arial Narrow" w:hAnsi="Arial Narrow" w:hint="default"/>
        <w:b/>
        <w:i w:val="0"/>
        <w:color w:val="auto"/>
        <w:sz w:val="28"/>
        <w:u w:val="none"/>
      </w:rPr>
    </w:lvl>
    <w:lvl w:ilvl="1">
      <w:start w:val="1"/>
      <w:numFmt w:val="upperLetter"/>
      <w:lvlText w:val="%2.1."/>
      <w:lvlJc w:val="left"/>
      <w:pPr>
        <w:ind w:left="1080" w:hanging="360"/>
      </w:pPr>
      <w:rPr>
        <w:rFonts w:ascii="Arial Narrow" w:hAnsi="Arial Narrow" w:hint="default"/>
        <w:b/>
        <w:color w:val="auto"/>
        <w:sz w:val="24"/>
        <w:u w:val="none"/>
      </w:rPr>
    </w:lvl>
    <w:lvl w:ilvl="2">
      <w:start w:val="1"/>
      <w:numFmt w:val="upperLetter"/>
      <w:lvlText w:val="%3.1.1."/>
      <w:lvlJc w:val="left"/>
      <w:pPr>
        <w:ind w:left="1440" w:hanging="360"/>
      </w:pPr>
      <w:rPr>
        <w:rFonts w:ascii="Arial Narrow" w:hAnsi="Arial Narrow" w:hint="default"/>
        <w:b/>
        <w:i w:val="0"/>
        <w:color w:val="auto"/>
        <w:sz w:val="22"/>
        <w:u w:val="none"/>
      </w:rPr>
    </w:lvl>
    <w:lvl w:ilvl="3">
      <w:start w:val="1"/>
      <w:numFmt w:val="upperLetter"/>
      <w:lvlText w:val="%4.1.1.1."/>
      <w:lvlJc w:val="left"/>
      <w:pPr>
        <w:ind w:left="1800" w:hanging="360"/>
      </w:pPr>
      <w:rPr>
        <w:rFonts w:ascii="Arial Narrow" w:hAnsi="Arial Narrow" w:hint="default"/>
        <w:b w:val="0"/>
        <w:i w:val="0"/>
        <w:color w:val="auto"/>
        <w:sz w:val="22"/>
        <w:u w:val="none"/>
      </w:rPr>
    </w:lvl>
    <w:lvl w:ilvl="4">
      <w:start w:val="1"/>
      <w:numFmt w:val="upperLetter"/>
      <w:lvlText w:val="%5.1.1.1.1"/>
      <w:lvlJc w:val="left"/>
      <w:pPr>
        <w:ind w:left="2160" w:hanging="360"/>
      </w:pPr>
      <w:rPr>
        <w:rFonts w:ascii="Arial Narrow" w:hAnsi="Arial Narrow" w:hint="default"/>
        <w:b w:val="0"/>
        <w:i/>
        <w:sz w:val="22"/>
        <w:u w:val="none"/>
      </w:rPr>
    </w:lvl>
    <w:lvl w:ilvl="5">
      <w:start w:val="1"/>
      <w:numFmt w:val="upperLetter"/>
      <w:lvlText w:val="%6.1.1.1.1."/>
      <w:lvlJc w:val="left"/>
      <w:pPr>
        <w:ind w:left="2520" w:hanging="360"/>
      </w:pPr>
      <w:rPr>
        <w:rFonts w:ascii="Arial Narrow" w:hAnsi="Arial Narrow" w:hint="default"/>
        <w:b w:val="0"/>
        <w:i/>
        <w:sz w:val="20"/>
        <w:u w:val="none"/>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5" w15:restartNumberingAfterBreak="0">
    <w:nsid w:val="6FE62246"/>
    <w:multiLevelType w:val="hybridMultilevel"/>
    <w:tmpl w:val="242ACF82"/>
    <w:lvl w:ilvl="0" w:tplc="F650E51C">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3E31081"/>
    <w:multiLevelType w:val="hybridMultilevel"/>
    <w:tmpl w:val="48AAEF94"/>
    <w:name w:val="WW8Num2112222222"/>
    <w:lvl w:ilvl="0" w:tplc="CBE6D7A6">
      <w:start w:val="2"/>
      <w:numFmt w:val="bullet"/>
      <w:lvlText w:val="-"/>
      <w:lvlJc w:val="left"/>
      <w:pPr>
        <w:ind w:left="1004" w:hanging="360"/>
      </w:pPr>
      <w:rPr>
        <w:rFonts w:ascii="Arial" w:eastAsia="Calibri" w:hAnsi="Arial" w:cs="Arial" w:hint="default"/>
      </w:rPr>
    </w:lvl>
    <w:lvl w:ilvl="1" w:tplc="8468EF94">
      <w:numFmt w:val="bullet"/>
      <w:lvlText w:val="•"/>
      <w:lvlJc w:val="left"/>
      <w:pPr>
        <w:ind w:left="1784" w:hanging="420"/>
      </w:pPr>
      <w:rPr>
        <w:rFonts w:ascii="Arial Narrow" w:eastAsia="Calibri" w:hAnsi="Arial Narrow" w:cs="Calibri" w:hint="default"/>
      </w:rPr>
    </w:lvl>
    <w:lvl w:ilvl="2" w:tplc="04050005" w:tentative="1">
      <w:start w:val="1"/>
      <w:numFmt w:val="bullet"/>
      <w:lvlText w:val=""/>
      <w:lvlJc w:val="left"/>
      <w:pPr>
        <w:ind w:left="2444" w:hanging="360"/>
      </w:pPr>
      <w:rPr>
        <w:rFonts w:ascii="Wingdings" w:hAnsi="Wingdings" w:cs="Wingdings" w:hint="default"/>
      </w:rPr>
    </w:lvl>
    <w:lvl w:ilvl="3" w:tplc="04050001" w:tentative="1">
      <w:start w:val="1"/>
      <w:numFmt w:val="bullet"/>
      <w:lvlText w:val=""/>
      <w:lvlJc w:val="left"/>
      <w:pPr>
        <w:ind w:left="3164" w:hanging="360"/>
      </w:pPr>
      <w:rPr>
        <w:rFonts w:ascii="Symbol" w:hAnsi="Symbol" w:cs="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cs="Wingdings" w:hint="default"/>
      </w:rPr>
    </w:lvl>
    <w:lvl w:ilvl="6" w:tplc="04050001" w:tentative="1">
      <w:start w:val="1"/>
      <w:numFmt w:val="bullet"/>
      <w:lvlText w:val=""/>
      <w:lvlJc w:val="left"/>
      <w:pPr>
        <w:ind w:left="5324" w:hanging="360"/>
      </w:pPr>
      <w:rPr>
        <w:rFonts w:ascii="Symbol" w:hAnsi="Symbol" w:cs="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5"/>
  </w:num>
  <w:num w:numId="8">
    <w:abstractNumId w:val="11"/>
  </w:num>
  <w:num w:numId="9">
    <w:abstractNumId w:val="9"/>
  </w:num>
  <w:num w:numId="10">
    <w:abstractNumId w:val="24"/>
  </w:num>
  <w:num w:numId="11">
    <w:abstractNumId w:val="8"/>
  </w:num>
  <w:num w:numId="12">
    <w:abstractNumId w:val="18"/>
  </w:num>
  <w:num w:numId="13">
    <w:abstractNumId w:val="20"/>
  </w:num>
  <w:num w:numId="14">
    <w:abstractNumId w:val="23"/>
  </w:num>
  <w:num w:numId="15">
    <w:abstractNumId w:val="14"/>
  </w:num>
  <w:num w:numId="16">
    <w:abstractNumId w:val="25"/>
  </w:num>
  <w:num w:numId="17">
    <w:abstractNumId w:val="7"/>
  </w:num>
  <w:num w:numId="18">
    <w:abstractNumId w:val="12"/>
  </w:num>
  <w:num w:numId="19">
    <w:abstractNumId w:val="16"/>
  </w:num>
  <w:num w:numId="20">
    <w:abstractNumId w:val="6"/>
  </w:num>
  <w:num w:numId="21">
    <w:abstractNumId w:val="23"/>
  </w:num>
  <w:num w:numId="22">
    <w:abstractNumId w:val="21"/>
  </w:num>
  <w:num w:numId="23">
    <w:abstractNumId w:val="13"/>
  </w:num>
  <w:num w:numId="24">
    <w:abstractNumId w:val="10"/>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dka Matoušková">
    <w15:presenceInfo w15:providerId="AD" w15:userId="S::radka.matouskova@rehwaldt.de::b699d479-1628-432e-b00a-3107cc25ad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981"/>
    <w:rsid w:val="000069DC"/>
    <w:rsid w:val="00044E4B"/>
    <w:rsid w:val="00093955"/>
    <w:rsid w:val="000A1870"/>
    <w:rsid w:val="000B4B6B"/>
    <w:rsid w:val="000C2953"/>
    <w:rsid w:val="000F1AAB"/>
    <w:rsid w:val="00102E81"/>
    <w:rsid w:val="00103BEF"/>
    <w:rsid w:val="0010669F"/>
    <w:rsid w:val="001136E1"/>
    <w:rsid w:val="00124C2C"/>
    <w:rsid w:val="00124CF0"/>
    <w:rsid w:val="00130205"/>
    <w:rsid w:val="00137085"/>
    <w:rsid w:val="00143E39"/>
    <w:rsid w:val="001464EB"/>
    <w:rsid w:val="00150388"/>
    <w:rsid w:val="00151090"/>
    <w:rsid w:val="001520ED"/>
    <w:rsid w:val="00162723"/>
    <w:rsid w:val="00163C4B"/>
    <w:rsid w:val="00166A7F"/>
    <w:rsid w:val="00172C45"/>
    <w:rsid w:val="0017390F"/>
    <w:rsid w:val="00177B75"/>
    <w:rsid w:val="0018118A"/>
    <w:rsid w:val="00195C10"/>
    <w:rsid w:val="001B59D4"/>
    <w:rsid w:val="001C169C"/>
    <w:rsid w:val="001C2C67"/>
    <w:rsid w:val="001D270C"/>
    <w:rsid w:val="001D6E78"/>
    <w:rsid w:val="001D7E8D"/>
    <w:rsid w:val="001E4019"/>
    <w:rsid w:val="001E7B0F"/>
    <w:rsid w:val="001F6B8D"/>
    <w:rsid w:val="0021005E"/>
    <w:rsid w:val="00211F0D"/>
    <w:rsid w:val="00216F1C"/>
    <w:rsid w:val="00223097"/>
    <w:rsid w:val="00223D58"/>
    <w:rsid w:val="002268A8"/>
    <w:rsid w:val="002302E2"/>
    <w:rsid w:val="002410B3"/>
    <w:rsid w:val="002610CC"/>
    <w:rsid w:val="0026111C"/>
    <w:rsid w:val="002614A8"/>
    <w:rsid w:val="00261D1A"/>
    <w:rsid w:val="00262E6C"/>
    <w:rsid w:val="0027209D"/>
    <w:rsid w:val="00273CAB"/>
    <w:rsid w:val="00291B75"/>
    <w:rsid w:val="002973C4"/>
    <w:rsid w:val="002A1AE1"/>
    <w:rsid w:val="002C0C3A"/>
    <w:rsid w:val="002D284A"/>
    <w:rsid w:val="002E05E5"/>
    <w:rsid w:val="002E3DAA"/>
    <w:rsid w:val="002E4BAB"/>
    <w:rsid w:val="002F51A2"/>
    <w:rsid w:val="002F71BB"/>
    <w:rsid w:val="002F7C79"/>
    <w:rsid w:val="00313226"/>
    <w:rsid w:val="003257EF"/>
    <w:rsid w:val="00336BA1"/>
    <w:rsid w:val="00337062"/>
    <w:rsid w:val="003474CE"/>
    <w:rsid w:val="00353B39"/>
    <w:rsid w:val="00355121"/>
    <w:rsid w:val="00365545"/>
    <w:rsid w:val="00382D59"/>
    <w:rsid w:val="0038431A"/>
    <w:rsid w:val="0039056A"/>
    <w:rsid w:val="00390C8E"/>
    <w:rsid w:val="003B0611"/>
    <w:rsid w:val="003B7BDC"/>
    <w:rsid w:val="003E4F43"/>
    <w:rsid w:val="003F38C5"/>
    <w:rsid w:val="003F5270"/>
    <w:rsid w:val="00405962"/>
    <w:rsid w:val="00417E26"/>
    <w:rsid w:val="00420C44"/>
    <w:rsid w:val="00425CF7"/>
    <w:rsid w:val="00427D35"/>
    <w:rsid w:val="00441829"/>
    <w:rsid w:val="00444FB1"/>
    <w:rsid w:val="00451698"/>
    <w:rsid w:val="00463371"/>
    <w:rsid w:val="004659C8"/>
    <w:rsid w:val="00472C98"/>
    <w:rsid w:val="00483978"/>
    <w:rsid w:val="00491AD1"/>
    <w:rsid w:val="00492A86"/>
    <w:rsid w:val="004A281B"/>
    <w:rsid w:val="004A3E55"/>
    <w:rsid w:val="004C192C"/>
    <w:rsid w:val="004C4E20"/>
    <w:rsid w:val="004F171B"/>
    <w:rsid w:val="004F2BB5"/>
    <w:rsid w:val="004F54AE"/>
    <w:rsid w:val="004F7A46"/>
    <w:rsid w:val="004F7ACA"/>
    <w:rsid w:val="00503252"/>
    <w:rsid w:val="0051248D"/>
    <w:rsid w:val="005168C6"/>
    <w:rsid w:val="005206A1"/>
    <w:rsid w:val="00533389"/>
    <w:rsid w:val="0054182F"/>
    <w:rsid w:val="005444DF"/>
    <w:rsid w:val="005658F7"/>
    <w:rsid w:val="00566D54"/>
    <w:rsid w:val="00583565"/>
    <w:rsid w:val="005A0C07"/>
    <w:rsid w:val="005A2728"/>
    <w:rsid w:val="005B2765"/>
    <w:rsid w:val="005B2B59"/>
    <w:rsid w:val="005B3F72"/>
    <w:rsid w:val="005B6DA7"/>
    <w:rsid w:val="005D1B14"/>
    <w:rsid w:val="005E1AE1"/>
    <w:rsid w:val="005F2762"/>
    <w:rsid w:val="00605880"/>
    <w:rsid w:val="006142F3"/>
    <w:rsid w:val="00622CF8"/>
    <w:rsid w:val="00625F44"/>
    <w:rsid w:val="006261C7"/>
    <w:rsid w:val="00630BC5"/>
    <w:rsid w:val="00634DDD"/>
    <w:rsid w:val="0064169D"/>
    <w:rsid w:val="00641763"/>
    <w:rsid w:val="00643595"/>
    <w:rsid w:val="00643D7E"/>
    <w:rsid w:val="00667A28"/>
    <w:rsid w:val="00672C94"/>
    <w:rsid w:val="00687F6A"/>
    <w:rsid w:val="006A02D3"/>
    <w:rsid w:val="006A09DD"/>
    <w:rsid w:val="006A1A16"/>
    <w:rsid w:val="006A72F7"/>
    <w:rsid w:val="006B051A"/>
    <w:rsid w:val="006B5CA5"/>
    <w:rsid w:val="006C2A24"/>
    <w:rsid w:val="006D1100"/>
    <w:rsid w:val="006F3947"/>
    <w:rsid w:val="006F5185"/>
    <w:rsid w:val="006F74A2"/>
    <w:rsid w:val="0071769B"/>
    <w:rsid w:val="00720E2D"/>
    <w:rsid w:val="00732E14"/>
    <w:rsid w:val="00733072"/>
    <w:rsid w:val="007349F4"/>
    <w:rsid w:val="00741CA5"/>
    <w:rsid w:val="00745132"/>
    <w:rsid w:val="00752958"/>
    <w:rsid w:val="00760D3D"/>
    <w:rsid w:val="00761D5F"/>
    <w:rsid w:val="00766111"/>
    <w:rsid w:val="00781A1B"/>
    <w:rsid w:val="007A0EBC"/>
    <w:rsid w:val="007B17E9"/>
    <w:rsid w:val="007B1DB8"/>
    <w:rsid w:val="007B303B"/>
    <w:rsid w:val="007B3B9B"/>
    <w:rsid w:val="007B6DF6"/>
    <w:rsid w:val="007C2CD5"/>
    <w:rsid w:val="007E000A"/>
    <w:rsid w:val="007E1553"/>
    <w:rsid w:val="007E4B9B"/>
    <w:rsid w:val="007E5D51"/>
    <w:rsid w:val="008035E6"/>
    <w:rsid w:val="0081456F"/>
    <w:rsid w:val="008150F1"/>
    <w:rsid w:val="008173BA"/>
    <w:rsid w:val="00822C58"/>
    <w:rsid w:val="008330A7"/>
    <w:rsid w:val="0084466A"/>
    <w:rsid w:val="00854D16"/>
    <w:rsid w:val="00883EDD"/>
    <w:rsid w:val="00885D08"/>
    <w:rsid w:val="00892F6D"/>
    <w:rsid w:val="00893380"/>
    <w:rsid w:val="008B70C5"/>
    <w:rsid w:val="008D31B1"/>
    <w:rsid w:val="008F2B0F"/>
    <w:rsid w:val="00904C5E"/>
    <w:rsid w:val="009209F9"/>
    <w:rsid w:val="0092276E"/>
    <w:rsid w:val="00936B24"/>
    <w:rsid w:val="00950698"/>
    <w:rsid w:val="00950F3E"/>
    <w:rsid w:val="009520E3"/>
    <w:rsid w:val="0095646A"/>
    <w:rsid w:val="00967FDC"/>
    <w:rsid w:val="00975CAA"/>
    <w:rsid w:val="00977B38"/>
    <w:rsid w:val="00977C06"/>
    <w:rsid w:val="00981218"/>
    <w:rsid w:val="00994ACC"/>
    <w:rsid w:val="009A37D8"/>
    <w:rsid w:val="009A728B"/>
    <w:rsid w:val="009B3308"/>
    <w:rsid w:val="009B4750"/>
    <w:rsid w:val="009C404F"/>
    <w:rsid w:val="009D1B9E"/>
    <w:rsid w:val="009D4A31"/>
    <w:rsid w:val="009E2820"/>
    <w:rsid w:val="009E777C"/>
    <w:rsid w:val="00A02758"/>
    <w:rsid w:val="00A06B9D"/>
    <w:rsid w:val="00A12EEF"/>
    <w:rsid w:val="00A23706"/>
    <w:rsid w:val="00A25645"/>
    <w:rsid w:val="00A34685"/>
    <w:rsid w:val="00A35E35"/>
    <w:rsid w:val="00A365B6"/>
    <w:rsid w:val="00A43FE6"/>
    <w:rsid w:val="00A5517D"/>
    <w:rsid w:val="00A870D3"/>
    <w:rsid w:val="00A905DD"/>
    <w:rsid w:val="00AA0467"/>
    <w:rsid w:val="00AA12D4"/>
    <w:rsid w:val="00AA75DA"/>
    <w:rsid w:val="00AB24EF"/>
    <w:rsid w:val="00AB52E5"/>
    <w:rsid w:val="00AB6C61"/>
    <w:rsid w:val="00AB7981"/>
    <w:rsid w:val="00AC0C52"/>
    <w:rsid w:val="00AC1FAF"/>
    <w:rsid w:val="00AD01D4"/>
    <w:rsid w:val="00AD7426"/>
    <w:rsid w:val="00AE2DAA"/>
    <w:rsid w:val="00B01A28"/>
    <w:rsid w:val="00B17BFC"/>
    <w:rsid w:val="00B357BE"/>
    <w:rsid w:val="00B4259D"/>
    <w:rsid w:val="00B4481A"/>
    <w:rsid w:val="00B52505"/>
    <w:rsid w:val="00B60AFC"/>
    <w:rsid w:val="00B61A4C"/>
    <w:rsid w:val="00B74EAE"/>
    <w:rsid w:val="00B932AE"/>
    <w:rsid w:val="00BA0C99"/>
    <w:rsid w:val="00BA4B1B"/>
    <w:rsid w:val="00BB16C0"/>
    <w:rsid w:val="00BB5B8F"/>
    <w:rsid w:val="00BC6181"/>
    <w:rsid w:val="00BD3EF9"/>
    <w:rsid w:val="00BD6AA3"/>
    <w:rsid w:val="00BE772A"/>
    <w:rsid w:val="00BF4C6F"/>
    <w:rsid w:val="00BF5389"/>
    <w:rsid w:val="00C03196"/>
    <w:rsid w:val="00C13B13"/>
    <w:rsid w:val="00C76AD7"/>
    <w:rsid w:val="00C829C3"/>
    <w:rsid w:val="00C834D7"/>
    <w:rsid w:val="00C87349"/>
    <w:rsid w:val="00CA7078"/>
    <w:rsid w:val="00CB51C8"/>
    <w:rsid w:val="00CB70FA"/>
    <w:rsid w:val="00CC7896"/>
    <w:rsid w:val="00CD2D08"/>
    <w:rsid w:val="00CE3807"/>
    <w:rsid w:val="00D0166A"/>
    <w:rsid w:val="00D254A0"/>
    <w:rsid w:val="00D31833"/>
    <w:rsid w:val="00D328F4"/>
    <w:rsid w:val="00D3317F"/>
    <w:rsid w:val="00D42C1F"/>
    <w:rsid w:val="00D42C93"/>
    <w:rsid w:val="00D47C40"/>
    <w:rsid w:val="00D527CD"/>
    <w:rsid w:val="00D77D37"/>
    <w:rsid w:val="00D80DA4"/>
    <w:rsid w:val="00D91A66"/>
    <w:rsid w:val="00DA5FBD"/>
    <w:rsid w:val="00DB45CE"/>
    <w:rsid w:val="00DB6332"/>
    <w:rsid w:val="00DD25A4"/>
    <w:rsid w:val="00DD37FE"/>
    <w:rsid w:val="00DD4B56"/>
    <w:rsid w:val="00DE395E"/>
    <w:rsid w:val="00DF522E"/>
    <w:rsid w:val="00E04D8F"/>
    <w:rsid w:val="00E076D3"/>
    <w:rsid w:val="00E27723"/>
    <w:rsid w:val="00E33C2F"/>
    <w:rsid w:val="00E438EC"/>
    <w:rsid w:val="00E65462"/>
    <w:rsid w:val="00E71C1F"/>
    <w:rsid w:val="00E72E25"/>
    <w:rsid w:val="00E822C8"/>
    <w:rsid w:val="00E83F8C"/>
    <w:rsid w:val="00EA509B"/>
    <w:rsid w:val="00EA7A32"/>
    <w:rsid w:val="00EB02AA"/>
    <w:rsid w:val="00EC6E57"/>
    <w:rsid w:val="00ED6631"/>
    <w:rsid w:val="00EE2CFB"/>
    <w:rsid w:val="00EE5F57"/>
    <w:rsid w:val="00F00DEE"/>
    <w:rsid w:val="00F14AF7"/>
    <w:rsid w:val="00F4349F"/>
    <w:rsid w:val="00F466C0"/>
    <w:rsid w:val="00F552B8"/>
    <w:rsid w:val="00F76830"/>
    <w:rsid w:val="00F812FF"/>
    <w:rsid w:val="00F81B6E"/>
    <w:rsid w:val="00F9264C"/>
    <w:rsid w:val="00F94901"/>
    <w:rsid w:val="00F956B1"/>
    <w:rsid w:val="00FA1036"/>
    <w:rsid w:val="00FA40BA"/>
    <w:rsid w:val="00FB4C47"/>
    <w:rsid w:val="00FC00FA"/>
    <w:rsid w:val="00FC0887"/>
    <w:rsid w:val="00FC0EC5"/>
    <w:rsid w:val="00FC11AC"/>
    <w:rsid w:val="00FC146A"/>
    <w:rsid w:val="00FC6286"/>
    <w:rsid w:val="00FF27BE"/>
    <w:rsid w:val="38341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668FD"/>
  <w15:docId w15:val="{568F57FA-3B38-4512-BFEB-D62F4B38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49F4"/>
    <w:pPr>
      <w:suppressAutoHyphens/>
      <w:spacing w:after="0" w:line="240" w:lineRule="auto"/>
      <w:ind w:firstLine="284"/>
      <w:jc w:val="both"/>
    </w:pPr>
    <w:rPr>
      <w:rFonts w:ascii="Roboto Condensed Light" w:eastAsia="Times New Roman" w:hAnsi="Roboto Condensed Light" w:cs="Tahoma"/>
      <w:sz w:val="20"/>
      <w:szCs w:val="20"/>
      <w:lang w:eastAsia="ar-SA"/>
    </w:rPr>
  </w:style>
  <w:style w:type="paragraph" w:styleId="Nadpis1">
    <w:name w:val="heading 1"/>
    <w:aliases w:val="1,n1,Hoofdstuk"/>
    <w:basedOn w:val="Normln"/>
    <w:next w:val="Normln"/>
    <w:link w:val="Nadpis1Char"/>
    <w:qFormat/>
    <w:rsid w:val="00822C58"/>
    <w:pPr>
      <w:keepNext/>
      <w:numPr>
        <w:numId w:val="14"/>
      </w:numPr>
      <w:shd w:val="clear" w:color="auto" w:fill="FFFFFF" w:themeFill="background1"/>
      <w:jc w:val="left"/>
      <w:outlineLvl w:val="0"/>
    </w:pPr>
    <w:rPr>
      <w:rFonts w:ascii="Roboto Medium" w:hAnsi="Roboto Medium"/>
      <w:caps/>
      <w:kern w:val="28"/>
      <w:sz w:val="22"/>
    </w:rPr>
  </w:style>
  <w:style w:type="paragraph" w:styleId="Nadpis2">
    <w:name w:val="heading 2"/>
    <w:basedOn w:val="Nadpis1"/>
    <w:next w:val="Normln"/>
    <w:link w:val="Nadpis2Char"/>
    <w:qFormat/>
    <w:rsid w:val="006A1A16"/>
    <w:pPr>
      <w:numPr>
        <w:ilvl w:val="1"/>
      </w:numPr>
      <w:outlineLvl w:val="1"/>
    </w:pPr>
    <w:rPr>
      <w:rFonts w:ascii="Roboto Light" w:hAnsi="Roboto Light"/>
      <w:b/>
      <w:sz w:val="20"/>
    </w:rPr>
  </w:style>
  <w:style w:type="paragraph" w:styleId="Nadpis3">
    <w:name w:val="heading 3"/>
    <w:basedOn w:val="Nadpis1"/>
    <w:next w:val="Normln"/>
    <w:link w:val="Nadpis3Char1"/>
    <w:qFormat/>
    <w:rsid w:val="00DE395E"/>
    <w:pPr>
      <w:numPr>
        <w:ilvl w:val="2"/>
      </w:numPr>
      <w:outlineLvl w:val="2"/>
    </w:pPr>
    <w:rPr>
      <w:rFonts w:ascii="Roboto Condensed Light" w:hAnsi="Roboto Condensed Light"/>
      <w:sz w:val="20"/>
    </w:rPr>
  </w:style>
  <w:style w:type="paragraph" w:styleId="Nadpis40">
    <w:name w:val="heading 4"/>
    <w:basedOn w:val="Nadpis3"/>
    <w:link w:val="Nadpis4Char"/>
    <w:autoRedefine/>
    <w:qFormat/>
    <w:rsid w:val="00DE395E"/>
    <w:pPr>
      <w:numPr>
        <w:ilvl w:val="3"/>
      </w:numPr>
      <w:outlineLvl w:val="3"/>
    </w:pPr>
    <w:rPr>
      <w:caps w:val="0"/>
    </w:rPr>
  </w:style>
  <w:style w:type="paragraph" w:styleId="Nadpis5">
    <w:name w:val="heading 5"/>
    <w:basedOn w:val="Nadpis40"/>
    <w:next w:val="Normln"/>
    <w:link w:val="Nadpis5Char"/>
    <w:qFormat/>
    <w:rsid w:val="00DF522E"/>
    <w:pPr>
      <w:numPr>
        <w:ilvl w:val="4"/>
      </w:numPr>
      <w:outlineLvl w:val="4"/>
    </w:pPr>
  </w:style>
  <w:style w:type="paragraph" w:styleId="Nadpis6">
    <w:name w:val="heading 6"/>
    <w:basedOn w:val="Normln"/>
    <w:next w:val="Normln"/>
    <w:link w:val="Nadpis6Char"/>
    <w:qFormat/>
    <w:rsid w:val="00AB7981"/>
    <w:pPr>
      <w:numPr>
        <w:ilvl w:val="5"/>
        <w:numId w:val="12"/>
      </w:numPr>
      <w:spacing w:before="240"/>
      <w:outlineLvl w:val="5"/>
    </w:pPr>
    <w:rPr>
      <w:rFonts w:ascii="Arial" w:hAnsi="Arial" w:cs="Arial"/>
      <w:i/>
      <w:sz w:val="22"/>
    </w:rPr>
  </w:style>
  <w:style w:type="paragraph" w:styleId="Nadpis7">
    <w:name w:val="heading 7"/>
    <w:basedOn w:val="Normln"/>
    <w:next w:val="Normln"/>
    <w:link w:val="Nadpis7Char"/>
    <w:qFormat/>
    <w:rsid w:val="007349F4"/>
    <w:pPr>
      <w:numPr>
        <w:ilvl w:val="6"/>
        <w:numId w:val="12"/>
      </w:numPr>
      <w:spacing w:before="240"/>
      <w:outlineLvl w:val="6"/>
    </w:pPr>
    <w:rPr>
      <w:rFonts w:cs="Arial"/>
    </w:rPr>
  </w:style>
  <w:style w:type="paragraph" w:styleId="Nadpis8">
    <w:name w:val="heading 8"/>
    <w:basedOn w:val="Normln"/>
    <w:next w:val="Normln"/>
    <w:link w:val="Nadpis8Char"/>
    <w:qFormat/>
    <w:rsid w:val="00AB7981"/>
    <w:pPr>
      <w:numPr>
        <w:ilvl w:val="7"/>
        <w:numId w:val="12"/>
      </w:numPr>
      <w:spacing w:before="240"/>
      <w:outlineLvl w:val="7"/>
    </w:pPr>
    <w:rPr>
      <w:rFonts w:ascii="Arial" w:hAnsi="Arial" w:cs="Arial"/>
      <w:i/>
    </w:rPr>
  </w:style>
  <w:style w:type="paragraph" w:styleId="Nadpis9">
    <w:name w:val="heading 9"/>
    <w:basedOn w:val="Normln"/>
    <w:next w:val="Normln"/>
    <w:link w:val="Nadpis9Char"/>
    <w:qFormat/>
    <w:rsid w:val="00AB7981"/>
    <w:pPr>
      <w:numPr>
        <w:ilvl w:val="8"/>
        <w:numId w:val="12"/>
      </w:numPr>
      <w:spacing w:before="240"/>
      <w:outlineLvl w:val="8"/>
    </w:pPr>
    <w:rPr>
      <w:rFonts w:ascii="Arial" w:hAnsi="Arial" w:cs="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1 Char,n1 Char,Hoofdstuk Char"/>
    <w:basedOn w:val="Standardnpsmoodstavce"/>
    <w:link w:val="Nadpis1"/>
    <w:rsid w:val="00822C58"/>
    <w:rPr>
      <w:rFonts w:ascii="Roboto Medium" w:eastAsia="Times New Roman" w:hAnsi="Roboto Medium" w:cs="Tahoma"/>
      <w:caps/>
      <w:kern w:val="28"/>
      <w:szCs w:val="20"/>
      <w:shd w:val="clear" w:color="auto" w:fill="FFFFFF" w:themeFill="background1"/>
      <w:lang w:eastAsia="ar-SA"/>
    </w:rPr>
  </w:style>
  <w:style w:type="character" w:customStyle="1" w:styleId="Nadpis2Char">
    <w:name w:val="Nadpis 2 Char"/>
    <w:basedOn w:val="Standardnpsmoodstavce"/>
    <w:link w:val="Nadpis2"/>
    <w:rsid w:val="006A1A16"/>
    <w:rPr>
      <w:rFonts w:ascii="Roboto Light" w:eastAsia="Times New Roman" w:hAnsi="Roboto Light" w:cs="Tahoma"/>
      <w:b/>
      <w:caps/>
      <w:kern w:val="28"/>
      <w:sz w:val="20"/>
      <w:szCs w:val="20"/>
      <w:shd w:val="clear" w:color="auto" w:fill="FFFFFF" w:themeFill="background1"/>
      <w:lang w:eastAsia="ar-SA"/>
    </w:rPr>
  </w:style>
  <w:style w:type="character" w:customStyle="1" w:styleId="Nadpis3Char">
    <w:name w:val="Nadpis 3 Char"/>
    <w:basedOn w:val="Standardnpsmoodstavce"/>
    <w:rsid w:val="00AB7981"/>
    <w:rPr>
      <w:rFonts w:asciiTheme="majorHAnsi" w:eastAsiaTheme="majorEastAsia" w:hAnsiTheme="majorHAnsi" w:cstheme="majorBidi"/>
      <w:color w:val="1F3763" w:themeColor="accent1" w:themeShade="7F"/>
      <w:sz w:val="24"/>
      <w:szCs w:val="24"/>
      <w:lang w:eastAsia="ar-SA"/>
    </w:rPr>
  </w:style>
  <w:style w:type="character" w:customStyle="1" w:styleId="Nadpis4Char">
    <w:name w:val="Nadpis 4 Char"/>
    <w:basedOn w:val="Standardnpsmoodstavce"/>
    <w:link w:val="Nadpis40"/>
    <w:rsid w:val="00DE395E"/>
    <w:rPr>
      <w:rFonts w:ascii="Roboto Condensed Light" w:eastAsia="Times New Roman" w:hAnsi="Roboto Condensed Light" w:cs="Tahoma"/>
      <w:kern w:val="28"/>
      <w:sz w:val="20"/>
      <w:szCs w:val="20"/>
      <w:shd w:val="clear" w:color="auto" w:fill="FFFFFF" w:themeFill="background1"/>
      <w:lang w:eastAsia="ar-SA"/>
    </w:rPr>
  </w:style>
  <w:style w:type="character" w:customStyle="1" w:styleId="Nadpis5Char">
    <w:name w:val="Nadpis 5 Char"/>
    <w:basedOn w:val="Standardnpsmoodstavce"/>
    <w:link w:val="Nadpis5"/>
    <w:rsid w:val="00DF522E"/>
    <w:rPr>
      <w:rFonts w:ascii="Roboto Condensed Light" w:eastAsia="Times New Roman" w:hAnsi="Roboto Condensed Light" w:cs="Tahoma"/>
      <w:kern w:val="28"/>
      <w:sz w:val="20"/>
      <w:szCs w:val="20"/>
      <w:shd w:val="clear" w:color="auto" w:fill="FFFFFF" w:themeFill="background1"/>
      <w:lang w:eastAsia="ar-SA"/>
    </w:rPr>
  </w:style>
  <w:style w:type="character" w:customStyle="1" w:styleId="Nadpis6Char">
    <w:name w:val="Nadpis 6 Char"/>
    <w:basedOn w:val="Standardnpsmoodstavce"/>
    <w:link w:val="Nadpis6"/>
    <w:rsid w:val="00AB7981"/>
    <w:rPr>
      <w:rFonts w:ascii="Arial" w:eastAsia="Times New Roman" w:hAnsi="Arial" w:cs="Arial"/>
      <w:i/>
      <w:szCs w:val="20"/>
      <w:lang w:eastAsia="ar-SA"/>
    </w:rPr>
  </w:style>
  <w:style w:type="character" w:customStyle="1" w:styleId="Nadpis7Char">
    <w:name w:val="Nadpis 7 Char"/>
    <w:basedOn w:val="Standardnpsmoodstavce"/>
    <w:link w:val="Nadpis7"/>
    <w:rsid w:val="007349F4"/>
    <w:rPr>
      <w:rFonts w:ascii="Roboto Condensed Light" w:eastAsia="Times New Roman" w:hAnsi="Roboto Condensed Light" w:cs="Arial"/>
      <w:sz w:val="20"/>
      <w:szCs w:val="20"/>
      <w:lang w:eastAsia="ar-SA"/>
    </w:rPr>
  </w:style>
  <w:style w:type="character" w:customStyle="1" w:styleId="Nadpis8Char">
    <w:name w:val="Nadpis 8 Char"/>
    <w:basedOn w:val="Standardnpsmoodstavce"/>
    <w:link w:val="Nadpis8"/>
    <w:rsid w:val="00AB7981"/>
    <w:rPr>
      <w:rFonts w:ascii="Arial" w:eastAsia="Times New Roman" w:hAnsi="Arial" w:cs="Arial"/>
      <w:i/>
      <w:sz w:val="20"/>
      <w:szCs w:val="20"/>
      <w:lang w:eastAsia="ar-SA"/>
    </w:rPr>
  </w:style>
  <w:style w:type="character" w:customStyle="1" w:styleId="Nadpis9Char">
    <w:name w:val="Nadpis 9 Char"/>
    <w:basedOn w:val="Standardnpsmoodstavce"/>
    <w:link w:val="Nadpis9"/>
    <w:rsid w:val="00AB7981"/>
    <w:rPr>
      <w:rFonts w:ascii="Arial" w:eastAsia="Times New Roman" w:hAnsi="Arial" w:cs="Arial"/>
      <w:i/>
      <w:sz w:val="18"/>
      <w:szCs w:val="20"/>
      <w:lang w:eastAsia="ar-SA"/>
    </w:rPr>
  </w:style>
  <w:style w:type="character" w:customStyle="1" w:styleId="WW8Num1z0">
    <w:name w:val="WW8Num1z0"/>
    <w:rsid w:val="00AB7981"/>
    <w:rPr>
      <w:rFonts w:hint="default"/>
    </w:rPr>
  </w:style>
  <w:style w:type="character" w:customStyle="1" w:styleId="WW8Num2z0">
    <w:name w:val="WW8Num2z0"/>
    <w:rsid w:val="00AB7981"/>
    <w:rPr>
      <w:rFonts w:hint="default"/>
    </w:rPr>
  </w:style>
  <w:style w:type="character" w:customStyle="1" w:styleId="WW8Num3z0">
    <w:name w:val="WW8Num3z0"/>
    <w:rsid w:val="00AB7981"/>
    <w:rPr>
      <w:rFonts w:ascii="Symbol" w:hAnsi="Symbol" w:cs="OpenSymbol"/>
    </w:rPr>
  </w:style>
  <w:style w:type="character" w:customStyle="1" w:styleId="WW8Num4z0">
    <w:name w:val="WW8Num4z0"/>
    <w:rsid w:val="00AB7981"/>
    <w:rPr>
      <w:rFonts w:ascii="Symbol" w:hAnsi="Symbol" w:cs="Symbol" w:hint="default"/>
    </w:rPr>
  </w:style>
  <w:style w:type="character" w:customStyle="1" w:styleId="WW8Num4z2">
    <w:name w:val="WW8Num4z2"/>
    <w:rsid w:val="00AB7981"/>
    <w:rPr>
      <w:rFonts w:ascii="Wingdings" w:hAnsi="Wingdings" w:cs="Wingdings" w:hint="default"/>
    </w:rPr>
  </w:style>
  <w:style w:type="character" w:customStyle="1" w:styleId="WW8Num4z4">
    <w:name w:val="WW8Num4z4"/>
    <w:rsid w:val="00AB7981"/>
    <w:rPr>
      <w:rFonts w:ascii="Courier New" w:hAnsi="Courier New" w:cs="Courier New" w:hint="default"/>
    </w:rPr>
  </w:style>
  <w:style w:type="character" w:customStyle="1" w:styleId="WW8Num5z0">
    <w:name w:val="WW8Num5z0"/>
    <w:rsid w:val="00AB7981"/>
    <w:rPr>
      <w:rFonts w:ascii="Symbol" w:hAnsi="Symbol" w:cs="Symbol" w:hint="default"/>
    </w:rPr>
  </w:style>
  <w:style w:type="character" w:customStyle="1" w:styleId="WW8Num5z2">
    <w:name w:val="WW8Num5z2"/>
    <w:rsid w:val="00AB7981"/>
    <w:rPr>
      <w:rFonts w:ascii="Wingdings" w:hAnsi="Wingdings" w:cs="Wingdings" w:hint="default"/>
    </w:rPr>
  </w:style>
  <w:style w:type="character" w:customStyle="1" w:styleId="WW8Num5z4">
    <w:name w:val="WW8Num5z4"/>
    <w:rsid w:val="00AB7981"/>
    <w:rPr>
      <w:rFonts w:ascii="Courier New" w:hAnsi="Courier New" w:cs="Courier New" w:hint="default"/>
    </w:rPr>
  </w:style>
  <w:style w:type="character" w:customStyle="1" w:styleId="WW8Num6z0">
    <w:name w:val="WW8Num6z0"/>
    <w:rsid w:val="00AB7981"/>
    <w:rPr>
      <w:rFonts w:ascii="Symbol" w:hAnsi="Symbol" w:cs="Symbol" w:hint="default"/>
    </w:rPr>
  </w:style>
  <w:style w:type="character" w:customStyle="1" w:styleId="WW8Num6z1">
    <w:name w:val="WW8Num6z1"/>
    <w:rsid w:val="00AB7981"/>
    <w:rPr>
      <w:rFonts w:ascii="Courier New" w:hAnsi="Courier New" w:cs="Courier New" w:hint="default"/>
    </w:rPr>
  </w:style>
  <w:style w:type="character" w:customStyle="1" w:styleId="WW8Num6z2">
    <w:name w:val="WW8Num6z2"/>
    <w:rsid w:val="00AB7981"/>
    <w:rPr>
      <w:rFonts w:ascii="Wingdings" w:hAnsi="Wingdings" w:cs="Wingdings" w:hint="default"/>
    </w:rPr>
  </w:style>
  <w:style w:type="character" w:customStyle="1" w:styleId="WW8Num7z0">
    <w:name w:val="WW8Num7z0"/>
    <w:rsid w:val="00AB7981"/>
    <w:rPr>
      <w:rFonts w:ascii="Symbol" w:hAnsi="Symbol" w:cs="Symbol" w:hint="default"/>
    </w:rPr>
  </w:style>
  <w:style w:type="character" w:customStyle="1" w:styleId="WW8Num7z1">
    <w:name w:val="WW8Num7z1"/>
    <w:rsid w:val="00AB7981"/>
    <w:rPr>
      <w:rFonts w:ascii="Courier New" w:hAnsi="Courier New" w:cs="Courier New" w:hint="default"/>
    </w:rPr>
  </w:style>
  <w:style w:type="character" w:customStyle="1" w:styleId="WW8Num7z2">
    <w:name w:val="WW8Num7z2"/>
    <w:rsid w:val="00AB7981"/>
    <w:rPr>
      <w:rFonts w:ascii="Wingdings" w:hAnsi="Wingdings" w:cs="Wingdings" w:hint="default"/>
    </w:rPr>
  </w:style>
  <w:style w:type="character" w:customStyle="1" w:styleId="WW8Num8z0">
    <w:name w:val="WW8Num8z0"/>
    <w:rsid w:val="00AB7981"/>
    <w:rPr>
      <w:rFonts w:ascii="Symbol" w:hAnsi="Symbol" w:cs="Symbol" w:hint="default"/>
    </w:rPr>
  </w:style>
  <w:style w:type="character" w:customStyle="1" w:styleId="WW8Num8z1">
    <w:name w:val="WW8Num8z1"/>
    <w:rsid w:val="00AB7981"/>
    <w:rPr>
      <w:rFonts w:ascii="Courier New" w:hAnsi="Courier New" w:cs="Courier New" w:hint="default"/>
    </w:rPr>
  </w:style>
  <w:style w:type="character" w:customStyle="1" w:styleId="WW8Num8z2">
    <w:name w:val="WW8Num8z2"/>
    <w:rsid w:val="00AB7981"/>
    <w:rPr>
      <w:rFonts w:ascii="Wingdings" w:hAnsi="Wingdings" w:cs="Wingdings" w:hint="default"/>
    </w:rPr>
  </w:style>
  <w:style w:type="character" w:customStyle="1" w:styleId="WW8Num9z0">
    <w:name w:val="WW8Num9z0"/>
    <w:rsid w:val="00AB7981"/>
    <w:rPr>
      <w:rFonts w:ascii="Symbol" w:hAnsi="Symbol" w:cs="Symbol" w:hint="default"/>
    </w:rPr>
  </w:style>
  <w:style w:type="character" w:customStyle="1" w:styleId="WW8Num9z2">
    <w:name w:val="WW8Num9z2"/>
    <w:rsid w:val="00AB7981"/>
    <w:rPr>
      <w:rFonts w:ascii="Wingdings" w:hAnsi="Wingdings" w:cs="Wingdings" w:hint="default"/>
    </w:rPr>
  </w:style>
  <w:style w:type="character" w:customStyle="1" w:styleId="WW8Num9z4">
    <w:name w:val="WW8Num9z4"/>
    <w:rsid w:val="00AB7981"/>
    <w:rPr>
      <w:rFonts w:ascii="Courier New" w:hAnsi="Courier New" w:cs="Courier New" w:hint="default"/>
    </w:rPr>
  </w:style>
  <w:style w:type="character" w:customStyle="1" w:styleId="WW8Num10z0">
    <w:name w:val="WW8Num10z0"/>
    <w:rsid w:val="00AB7981"/>
    <w:rPr>
      <w:rFonts w:ascii="Symbol" w:hAnsi="Symbol" w:cs="Symbol" w:hint="default"/>
    </w:rPr>
  </w:style>
  <w:style w:type="character" w:customStyle="1" w:styleId="WW8Num10z1">
    <w:name w:val="WW8Num10z1"/>
    <w:rsid w:val="00AB7981"/>
    <w:rPr>
      <w:rFonts w:ascii="Courier New" w:hAnsi="Courier New" w:cs="Courier New" w:hint="default"/>
    </w:rPr>
  </w:style>
  <w:style w:type="character" w:customStyle="1" w:styleId="WW8Num10z2">
    <w:name w:val="WW8Num10z2"/>
    <w:rsid w:val="00AB7981"/>
    <w:rPr>
      <w:rFonts w:ascii="Wingdings" w:hAnsi="Wingdings" w:cs="Wingdings" w:hint="default"/>
    </w:rPr>
  </w:style>
  <w:style w:type="character" w:customStyle="1" w:styleId="WW8Num11z0">
    <w:name w:val="WW8Num11z0"/>
    <w:rsid w:val="00AB7981"/>
    <w:rPr>
      <w:rFonts w:ascii="Symbol" w:hAnsi="Symbol" w:cs="Symbol" w:hint="default"/>
    </w:rPr>
  </w:style>
  <w:style w:type="character" w:customStyle="1" w:styleId="WW8Num11z1">
    <w:name w:val="WW8Num11z1"/>
    <w:rsid w:val="00AB7981"/>
    <w:rPr>
      <w:rFonts w:ascii="Courier New" w:hAnsi="Courier New" w:cs="Courier New" w:hint="default"/>
    </w:rPr>
  </w:style>
  <w:style w:type="character" w:customStyle="1" w:styleId="WW8Num11z2">
    <w:name w:val="WW8Num11z2"/>
    <w:rsid w:val="00AB7981"/>
    <w:rPr>
      <w:rFonts w:ascii="Wingdings" w:hAnsi="Wingdings" w:cs="Wingdings" w:hint="default"/>
    </w:rPr>
  </w:style>
  <w:style w:type="character" w:customStyle="1" w:styleId="WW8Num12z0">
    <w:name w:val="WW8Num12z0"/>
    <w:rsid w:val="00AB7981"/>
    <w:rPr>
      <w:rFonts w:ascii="Symbol" w:hAnsi="Symbol" w:cs="Symbol" w:hint="default"/>
    </w:rPr>
  </w:style>
  <w:style w:type="character" w:customStyle="1" w:styleId="WW8Num12z2">
    <w:name w:val="WW8Num12z2"/>
    <w:rsid w:val="00AB7981"/>
    <w:rPr>
      <w:rFonts w:ascii="Wingdings" w:hAnsi="Wingdings" w:cs="Wingdings" w:hint="default"/>
    </w:rPr>
  </w:style>
  <w:style w:type="character" w:customStyle="1" w:styleId="WW8Num12z4">
    <w:name w:val="WW8Num12z4"/>
    <w:rsid w:val="00AB7981"/>
    <w:rPr>
      <w:rFonts w:ascii="Courier New" w:hAnsi="Courier New" w:cs="Courier New" w:hint="default"/>
    </w:rPr>
  </w:style>
  <w:style w:type="character" w:customStyle="1" w:styleId="WW8Num13z0">
    <w:name w:val="WW8Num13z0"/>
    <w:rsid w:val="00AB7981"/>
    <w:rPr>
      <w:rFonts w:ascii="Symbol" w:hAnsi="Symbol" w:cs="Symbol" w:hint="default"/>
    </w:rPr>
  </w:style>
  <w:style w:type="character" w:customStyle="1" w:styleId="WW8Num13z1">
    <w:name w:val="WW8Num13z1"/>
    <w:rsid w:val="00AB7981"/>
    <w:rPr>
      <w:rFonts w:ascii="Courier New" w:hAnsi="Courier New" w:cs="Courier New" w:hint="default"/>
    </w:rPr>
  </w:style>
  <w:style w:type="character" w:customStyle="1" w:styleId="WW8Num13z2">
    <w:name w:val="WW8Num13z2"/>
    <w:rsid w:val="00AB7981"/>
    <w:rPr>
      <w:rFonts w:ascii="Wingdings" w:hAnsi="Wingdings" w:cs="Wingdings" w:hint="default"/>
    </w:rPr>
  </w:style>
  <w:style w:type="character" w:customStyle="1" w:styleId="WW8Num14z0">
    <w:name w:val="WW8Num14z0"/>
    <w:rsid w:val="00AB7981"/>
    <w:rPr>
      <w:rFonts w:ascii="Symbol" w:hAnsi="Symbol" w:cs="Symbol" w:hint="default"/>
    </w:rPr>
  </w:style>
  <w:style w:type="character" w:customStyle="1" w:styleId="WW8Num14z1">
    <w:name w:val="WW8Num14z1"/>
    <w:rsid w:val="00AB7981"/>
    <w:rPr>
      <w:rFonts w:ascii="Courier New" w:hAnsi="Courier New" w:cs="Courier New" w:hint="default"/>
    </w:rPr>
  </w:style>
  <w:style w:type="character" w:customStyle="1" w:styleId="WW8Num14z2">
    <w:name w:val="WW8Num14z2"/>
    <w:rsid w:val="00AB7981"/>
    <w:rPr>
      <w:rFonts w:ascii="Wingdings" w:hAnsi="Wingdings" w:cs="Wingdings" w:hint="default"/>
    </w:rPr>
  </w:style>
  <w:style w:type="character" w:customStyle="1" w:styleId="WW8Num15z0">
    <w:name w:val="WW8Num15z0"/>
    <w:rsid w:val="00AB7981"/>
    <w:rPr>
      <w:rFonts w:ascii="Symbol" w:hAnsi="Symbol" w:cs="Symbol" w:hint="default"/>
    </w:rPr>
  </w:style>
  <w:style w:type="character" w:customStyle="1" w:styleId="WW8Num15z1">
    <w:name w:val="WW8Num15z1"/>
    <w:rsid w:val="00AB7981"/>
    <w:rPr>
      <w:rFonts w:ascii="Courier New" w:hAnsi="Courier New" w:cs="Courier New" w:hint="default"/>
    </w:rPr>
  </w:style>
  <w:style w:type="character" w:customStyle="1" w:styleId="WW8Num15z2">
    <w:name w:val="WW8Num15z2"/>
    <w:rsid w:val="00AB7981"/>
    <w:rPr>
      <w:rFonts w:ascii="Wingdings" w:hAnsi="Wingdings" w:cs="Wingdings" w:hint="default"/>
    </w:rPr>
  </w:style>
  <w:style w:type="character" w:customStyle="1" w:styleId="WW8Num16z0">
    <w:name w:val="WW8Num16z0"/>
    <w:rsid w:val="00AB7981"/>
    <w:rPr>
      <w:rFonts w:ascii="Symbol" w:hAnsi="Symbol" w:cs="Symbol" w:hint="default"/>
    </w:rPr>
  </w:style>
  <w:style w:type="character" w:customStyle="1" w:styleId="WW8Num16z1">
    <w:name w:val="WW8Num16z1"/>
    <w:rsid w:val="00AB7981"/>
    <w:rPr>
      <w:rFonts w:ascii="Courier New" w:hAnsi="Courier New" w:cs="Courier New" w:hint="default"/>
    </w:rPr>
  </w:style>
  <w:style w:type="character" w:customStyle="1" w:styleId="WW8Num16z2">
    <w:name w:val="WW8Num16z2"/>
    <w:rsid w:val="00AB7981"/>
    <w:rPr>
      <w:rFonts w:ascii="Wingdings" w:hAnsi="Wingdings" w:cs="Wingdings" w:hint="default"/>
    </w:rPr>
  </w:style>
  <w:style w:type="character" w:customStyle="1" w:styleId="WW8Num17z0">
    <w:name w:val="WW8Num17z0"/>
    <w:rsid w:val="00AB7981"/>
    <w:rPr>
      <w:rFonts w:ascii="Symbol" w:hAnsi="Symbol" w:cs="Symbol" w:hint="default"/>
    </w:rPr>
  </w:style>
  <w:style w:type="character" w:customStyle="1" w:styleId="WW8Num17z1">
    <w:name w:val="WW8Num17z1"/>
    <w:rsid w:val="00AB7981"/>
    <w:rPr>
      <w:rFonts w:ascii="Courier New" w:hAnsi="Courier New" w:cs="Courier New" w:hint="default"/>
    </w:rPr>
  </w:style>
  <w:style w:type="character" w:customStyle="1" w:styleId="WW8Num17z2">
    <w:name w:val="WW8Num17z2"/>
    <w:rsid w:val="00AB7981"/>
    <w:rPr>
      <w:rFonts w:ascii="Wingdings" w:hAnsi="Wingdings" w:cs="Wingdings" w:hint="default"/>
    </w:rPr>
  </w:style>
  <w:style w:type="character" w:customStyle="1" w:styleId="WW8Num18z0">
    <w:name w:val="WW8Num18z0"/>
    <w:rsid w:val="00AB7981"/>
    <w:rPr>
      <w:rFonts w:ascii="Symbol" w:hAnsi="Symbol" w:cs="Symbol" w:hint="default"/>
    </w:rPr>
  </w:style>
  <w:style w:type="character" w:customStyle="1" w:styleId="WW8Num18z1">
    <w:name w:val="WW8Num18z1"/>
    <w:rsid w:val="00AB7981"/>
    <w:rPr>
      <w:rFonts w:ascii="Courier New" w:hAnsi="Courier New" w:cs="Courier New" w:hint="default"/>
    </w:rPr>
  </w:style>
  <w:style w:type="character" w:customStyle="1" w:styleId="WW8Num18z2">
    <w:name w:val="WW8Num18z2"/>
    <w:rsid w:val="00AB7981"/>
    <w:rPr>
      <w:rFonts w:ascii="Wingdings" w:hAnsi="Wingdings" w:cs="Wingdings" w:hint="default"/>
    </w:rPr>
  </w:style>
  <w:style w:type="character" w:customStyle="1" w:styleId="WW8Num19z0">
    <w:name w:val="WW8Num19z0"/>
    <w:rsid w:val="00AB7981"/>
    <w:rPr>
      <w:rFonts w:hint="default"/>
    </w:rPr>
  </w:style>
  <w:style w:type="character" w:customStyle="1" w:styleId="WW8Num19z6">
    <w:name w:val="WW8Num19z6"/>
    <w:rsid w:val="00AB7981"/>
    <w:rPr>
      <w:rFonts w:ascii="Symbol" w:hAnsi="Symbol" w:cs="Symbol" w:hint="default"/>
    </w:rPr>
  </w:style>
  <w:style w:type="character" w:customStyle="1" w:styleId="WW8Num20z0">
    <w:name w:val="WW8Num20z0"/>
    <w:rsid w:val="00AB7981"/>
    <w:rPr>
      <w:rFonts w:ascii="Symbol" w:hAnsi="Symbol" w:cs="Symbol" w:hint="default"/>
    </w:rPr>
  </w:style>
  <w:style w:type="character" w:customStyle="1" w:styleId="WW8Num20z1">
    <w:name w:val="WW8Num20z1"/>
    <w:rsid w:val="00AB7981"/>
    <w:rPr>
      <w:rFonts w:ascii="Courier New" w:hAnsi="Courier New" w:cs="Courier New" w:hint="default"/>
    </w:rPr>
  </w:style>
  <w:style w:type="character" w:customStyle="1" w:styleId="WW8Num20z2">
    <w:name w:val="WW8Num20z2"/>
    <w:rsid w:val="00AB7981"/>
    <w:rPr>
      <w:rFonts w:ascii="Wingdings" w:hAnsi="Wingdings" w:cs="Wingdings" w:hint="default"/>
    </w:rPr>
  </w:style>
  <w:style w:type="character" w:customStyle="1" w:styleId="WW8Num21z0">
    <w:name w:val="WW8Num21z0"/>
    <w:rsid w:val="00AB7981"/>
    <w:rPr>
      <w:rFonts w:ascii="Symbol" w:hAnsi="Symbol" w:cs="Symbol" w:hint="default"/>
    </w:rPr>
  </w:style>
  <w:style w:type="character" w:customStyle="1" w:styleId="WW8Num21z2">
    <w:name w:val="WW8Num21z2"/>
    <w:rsid w:val="00AB7981"/>
    <w:rPr>
      <w:rFonts w:ascii="Wingdings" w:hAnsi="Wingdings" w:cs="Wingdings" w:hint="default"/>
    </w:rPr>
  </w:style>
  <w:style w:type="character" w:customStyle="1" w:styleId="WW8Num21z4">
    <w:name w:val="WW8Num21z4"/>
    <w:rsid w:val="00AB7981"/>
    <w:rPr>
      <w:rFonts w:ascii="Courier New" w:hAnsi="Courier New" w:cs="Courier New" w:hint="default"/>
    </w:rPr>
  </w:style>
  <w:style w:type="character" w:customStyle="1" w:styleId="WW8Num22z0">
    <w:name w:val="WW8Num22z0"/>
    <w:rsid w:val="00AB7981"/>
    <w:rPr>
      <w:rFonts w:ascii="Symbol" w:hAnsi="Symbol" w:cs="Symbol" w:hint="default"/>
    </w:rPr>
  </w:style>
  <w:style w:type="character" w:customStyle="1" w:styleId="WW8Num22z1">
    <w:name w:val="WW8Num22z1"/>
    <w:rsid w:val="00AB7981"/>
    <w:rPr>
      <w:rFonts w:ascii="Courier New" w:hAnsi="Courier New" w:cs="Courier New" w:hint="default"/>
    </w:rPr>
  </w:style>
  <w:style w:type="character" w:customStyle="1" w:styleId="WW8Num22z2">
    <w:name w:val="WW8Num22z2"/>
    <w:rsid w:val="00AB7981"/>
    <w:rPr>
      <w:rFonts w:ascii="Wingdings" w:hAnsi="Wingdings" w:cs="Wingdings" w:hint="default"/>
    </w:rPr>
  </w:style>
  <w:style w:type="character" w:customStyle="1" w:styleId="WW8Num23z0">
    <w:name w:val="WW8Num23z0"/>
    <w:rsid w:val="00AB7981"/>
    <w:rPr>
      <w:rFonts w:ascii="Symbol" w:hAnsi="Symbol" w:cs="Symbol" w:hint="default"/>
    </w:rPr>
  </w:style>
  <w:style w:type="character" w:customStyle="1" w:styleId="WW8Num23z1">
    <w:name w:val="WW8Num23z1"/>
    <w:rsid w:val="00AB7981"/>
    <w:rPr>
      <w:rFonts w:ascii="Courier New" w:hAnsi="Courier New" w:cs="Courier New" w:hint="default"/>
    </w:rPr>
  </w:style>
  <w:style w:type="character" w:customStyle="1" w:styleId="WW8Num23z2">
    <w:name w:val="WW8Num23z2"/>
    <w:rsid w:val="00AB7981"/>
    <w:rPr>
      <w:rFonts w:ascii="Wingdings" w:hAnsi="Wingdings" w:cs="Wingdings" w:hint="default"/>
    </w:rPr>
  </w:style>
  <w:style w:type="character" w:customStyle="1" w:styleId="WW8Num24z0">
    <w:name w:val="WW8Num24z0"/>
    <w:rsid w:val="00AB7981"/>
    <w:rPr>
      <w:rFonts w:ascii="Times New Roman" w:hAnsi="Times New Roman" w:cs="Times New Roman" w:hint="default"/>
    </w:rPr>
  </w:style>
  <w:style w:type="character" w:customStyle="1" w:styleId="WW8Num25z0">
    <w:name w:val="WW8Num25z0"/>
    <w:rsid w:val="00AB7981"/>
  </w:style>
  <w:style w:type="character" w:customStyle="1" w:styleId="WW8Num25z1">
    <w:name w:val="WW8Num25z1"/>
    <w:rsid w:val="00AB7981"/>
  </w:style>
  <w:style w:type="character" w:customStyle="1" w:styleId="WW8Num25z2">
    <w:name w:val="WW8Num25z2"/>
    <w:rsid w:val="00AB7981"/>
  </w:style>
  <w:style w:type="character" w:customStyle="1" w:styleId="WW8Num25z3">
    <w:name w:val="WW8Num25z3"/>
    <w:rsid w:val="00AB7981"/>
  </w:style>
  <w:style w:type="character" w:customStyle="1" w:styleId="WW8Num25z4">
    <w:name w:val="WW8Num25z4"/>
    <w:rsid w:val="00AB7981"/>
  </w:style>
  <w:style w:type="character" w:customStyle="1" w:styleId="WW8Num25z5">
    <w:name w:val="WW8Num25z5"/>
    <w:rsid w:val="00AB7981"/>
  </w:style>
  <w:style w:type="character" w:customStyle="1" w:styleId="WW8Num25z6">
    <w:name w:val="WW8Num25z6"/>
    <w:rsid w:val="00AB7981"/>
  </w:style>
  <w:style w:type="character" w:customStyle="1" w:styleId="WW8Num25z7">
    <w:name w:val="WW8Num25z7"/>
    <w:rsid w:val="00AB7981"/>
  </w:style>
  <w:style w:type="character" w:customStyle="1" w:styleId="WW8Num25z8">
    <w:name w:val="WW8Num25z8"/>
    <w:rsid w:val="00AB7981"/>
  </w:style>
  <w:style w:type="character" w:customStyle="1" w:styleId="WW8Num26z0">
    <w:name w:val="WW8Num26z0"/>
    <w:rsid w:val="00AB7981"/>
    <w:rPr>
      <w:rFonts w:ascii="Symbol" w:hAnsi="Symbol" w:cs="Symbol" w:hint="default"/>
    </w:rPr>
  </w:style>
  <w:style w:type="character" w:customStyle="1" w:styleId="WW8Num26z1">
    <w:name w:val="WW8Num26z1"/>
    <w:rsid w:val="00AB7981"/>
    <w:rPr>
      <w:rFonts w:ascii="Courier New" w:hAnsi="Courier New" w:cs="Courier New" w:hint="default"/>
    </w:rPr>
  </w:style>
  <w:style w:type="character" w:customStyle="1" w:styleId="WW8Num26z2">
    <w:name w:val="WW8Num26z2"/>
    <w:rsid w:val="00AB7981"/>
    <w:rPr>
      <w:rFonts w:ascii="Wingdings" w:hAnsi="Wingdings" w:cs="Wingdings" w:hint="default"/>
    </w:rPr>
  </w:style>
  <w:style w:type="character" w:customStyle="1" w:styleId="WW8Num27z0">
    <w:name w:val="WW8Num27z0"/>
    <w:rsid w:val="00AB7981"/>
  </w:style>
  <w:style w:type="character" w:customStyle="1" w:styleId="WW8Num28z0">
    <w:name w:val="WW8Num28z0"/>
    <w:rsid w:val="00AB7981"/>
    <w:rPr>
      <w:rFonts w:ascii="Symbol" w:hAnsi="Symbol" w:cs="Symbol" w:hint="default"/>
    </w:rPr>
  </w:style>
  <w:style w:type="character" w:customStyle="1" w:styleId="WW8Num28z1">
    <w:name w:val="WW8Num28z1"/>
    <w:rsid w:val="00AB7981"/>
    <w:rPr>
      <w:rFonts w:ascii="Courier New" w:hAnsi="Courier New" w:cs="Courier New" w:hint="default"/>
    </w:rPr>
  </w:style>
  <w:style w:type="character" w:customStyle="1" w:styleId="WW8Num28z2">
    <w:name w:val="WW8Num28z2"/>
    <w:rsid w:val="00AB7981"/>
    <w:rPr>
      <w:rFonts w:ascii="Wingdings" w:hAnsi="Wingdings" w:cs="Wingdings" w:hint="default"/>
    </w:rPr>
  </w:style>
  <w:style w:type="character" w:customStyle="1" w:styleId="WW8Num29z0">
    <w:name w:val="WW8Num29z0"/>
    <w:rsid w:val="00AB7981"/>
    <w:rPr>
      <w:rFonts w:ascii="Symbol" w:hAnsi="Symbol" w:cs="Symbol" w:hint="default"/>
    </w:rPr>
  </w:style>
  <w:style w:type="character" w:customStyle="1" w:styleId="WW8Num29z1">
    <w:name w:val="WW8Num29z1"/>
    <w:rsid w:val="00AB7981"/>
    <w:rPr>
      <w:rFonts w:ascii="Courier New" w:hAnsi="Courier New" w:cs="Courier New" w:hint="default"/>
    </w:rPr>
  </w:style>
  <w:style w:type="character" w:customStyle="1" w:styleId="WW8Num29z2">
    <w:name w:val="WW8Num29z2"/>
    <w:rsid w:val="00AB7981"/>
    <w:rPr>
      <w:rFonts w:ascii="Wingdings" w:hAnsi="Wingdings" w:cs="Wingdings" w:hint="default"/>
    </w:rPr>
  </w:style>
  <w:style w:type="character" w:customStyle="1" w:styleId="WW8Num30z0">
    <w:name w:val="WW8Num30z0"/>
    <w:rsid w:val="00AB7981"/>
    <w:rPr>
      <w:rFonts w:ascii="Symbol" w:hAnsi="Symbol" w:cs="Symbol" w:hint="default"/>
    </w:rPr>
  </w:style>
  <w:style w:type="character" w:customStyle="1" w:styleId="WW8Num30z1">
    <w:name w:val="WW8Num30z1"/>
    <w:rsid w:val="00AB7981"/>
    <w:rPr>
      <w:rFonts w:ascii="Courier New" w:hAnsi="Courier New" w:cs="Courier New" w:hint="default"/>
    </w:rPr>
  </w:style>
  <w:style w:type="character" w:customStyle="1" w:styleId="WW8Num30z2">
    <w:name w:val="WW8Num30z2"/>
    <w:rsid w:val="00AB7981"/>
    <w:rPr>
      <w:rFonts w:ascii="Wingdings" w:hAnsi="Wingdings" w:cs="Wingdings" w:hint="default"/>
    </w:rPr>
  </w:style>
  <w:style w:type="character" w:customStyle="1" w:styleId="WW8Num31z0">
    <w:name w:val="WW8Num31z0"/>
    <w:rsid w:val="00AB7981"/>
    <w:rPr>
      <w:rFonts w:ascii="Symbol" w:hAnsi="Symbol" w:cs="Symbol" w:hint="default"/>
    </w:rPr>
  </w:style>
  <w:style w:type="character" w:customStyle="1" w:styleId="WW8Num31z1">
    <w:name w:val="WW8Num31z1"/>
    <w:rsid w:val="00AB7981"/>
    <w:rPr>
      <w:rFonts w:ascii="Courier New" w:hAnsi="Courier New" w:cs="Courier New" w:hint="default"/>
    </w:rPr>
  </w:style>
  <w:style w:type="character" w:customStyle="1" w:styleId="WW8Num31z2">
    <w:name w:val="WW8Num31z2"/>
    <w:rsid w:val="00AB7981"/>
    <w:rPr>
      <w:rFonts w:ascii="Wingdings" w:hAnsi="Wingdings" w:cs="Wingdings" w:hint="default"/>
    </w:rPr>
  </w:style>
  <w:style w:type="character" w:customStyle="1" w:styleId="WW8Num32z0">
    <w:name w:val="WW8Num32z0"/>
    <w:rsid w:val="00AB7981"/>
    <w:rPr>
      <w:rFonts w:ascii="Symbol" w:hAnsi="Symbol" w:cs="Symbol" w:hint="default"/>
    </w:rPr>
  </w:style>
  <w:style w:type="character" w:customStyle="1" w:styleId="WW8Num32z1">
    <w:name w:val="WW8Num32z1"/>
    <w:rsid w:val="00AB7981"/>
    <w:rPr>
      <w:rFonts w:ascii="Courier New" w:hAnsi="Courier New" w:cs="Courier New" w:hint="default"/>
    </w:rPr>
  </w:style>
  <w:style w:type="character" w:customStyle="1" w:styleId="WW8Num32z2">
    <w:name w:val="WW8Num32z2"/>
    <w:rsid w:val="00AB7981"/>
    <w:rPr>
      <w:rFonts w:ascii="Wingdings" w:hAnsi="Wingdings" w:cs="Wingdings" w:hint="default"/>
    </w:rPr>
  </w:style>
  <w:style w:type="character" w:customStyle="1" w:styleId="WW8Num33z0">
    <w:name w:val="WW8Num33z0"/>
    <w:rsid w:val="00AB7981"/>
    <w:rPr>
      <w:rFonts w:ascii="Symbol" w:hAnsi="Symbol" w:cs="Symbol" w:hint="default"/>
    </w:rPr>
  </w:style>
  <w:style w:type="character" w:customStyle="1" w:styleId="WW8Num33z1">
    <w:name w:val="WW8Num33z1"/>
    <w:rsid w:val="00AB7981"/>
    <w:rPr>
      <w:rFonts w:ascii="Courier New" w:hAnsi="Courier New" w:cs="Courier New" w:hint="default"/>
    </w:rPr>
  </w:style>
  <w:style w:type="character" w:customStyle="1" w:styleId="WW8Num33z2">
    <w:name w:val="WW8Num33z2"/>
    <w:rsid w:val="00AB7981"/>
    <w:rPr>
      <w:rFonts w:ascii="Wingdings" w:hAnsi="Wingdings" w:cs="Wingdings" w:hint="default"/>
    </w:rPr>
  </w:style>
  <w:style w:type="character" w:customStyle="1" w:styleId="WW8Num34z0">
    <w:name w:val="WW8Num34z0"/>
    <w:rsid w:val="00AB7981"/>
    <w:rPr>
      <w:rFonts w:ascii="Symbol" w:hAnsi="Symbol" w:cs="Symbol" w:hint="default"/>
    </w:rPr>
  </w:style>
  <w:style w:type="character" w:customStyle="1" w:styleId="WW8Num34z1">
    <w:name w:val="WW8Num34z1"/>
    <w:rsid w:val="00AB7981"/>
    <w:rPr>
      <w:rFonts w:ascii="Calibri" w:eastAsia="Calibri" w:hAnsi="Calibri" w:cs="Arial" w:hint="default"/>
    </w:rPr>
  </w:style>
  <w:style w:type="character" w:customStyle="1" w:styleId="WW8Num34z2">
    <w:name w:val="WW8Num34z2"/>
    <w:rsid w:val="00AB7981"/>
    <w:rPr>
      <w:rFonts w:ascii="Wingdings" w:hAnsi="Wingdings" w:cs="Wingdings" w:hint="default"/>
    </w:rPr>
  </w:style>
  <w:style w:type="character" w:customStyle="1" w:styleId="WW8Num34z4">
    <w:name w:val="WW8Num34z4"/>
    <w:rsid w:val="00AB7981"/>
    <w:rPr>
      <w:rFonts w:ascii="Courier New" w:hAnsi="Courier New" w:cs="Courier New" w:hint="default"/>
    </w:rPr>
  </w:style>
  <w:style w:type="character" w:customStyle="1" w:styleId="WW8Num35z0">
    <w:name w:val="WW8Num35z0"/>
    <w:rsid w:val="00AB7981"/>
    <w:rPr>
      <w:rFonts w:ascii="Symbol" w:hAnsi="Symbol" w:cs="Symbol" w:hint="default"/>
    </w:rPr>
  </w:style>
  <w:style w:type="character" w:customStyle="1" w:styleId="WW8Num35z1">
    <w:name w:val="WW8Num35z1"/>
    <w:rsid w:val="00AB7981"/>
    <w:rPr>
      <w:rFonts w:ascii="Courier New" w:hAnsi="Courier New" w:cs="Courier New" w:hint="default"/>
    </w:rPr>
  </w:style>
  <w:style w:type="character" w:customStyle="1" w:styleId="WW8Num35z2">
    <w:name w:val="WW8Num35z2"/>
    <w:rsid w:val="00AB7981"/>
    <w:rPr>
      <w:rFonts w:ascii="Wingdings" w:hAnsi="Wingdings" w:cs="Wingdings" w:hint="default"/>
    </w:rPr>
  </w:style>
  <w:style w:type="character" w:customStyle="1" w:styleId="WW8Num36z0">
    <w:name w:val="WW8Num36z0"/>
    <w:rsid w:val="00AB7981"/>
    <w:rPr>
      <w:rFonts w:ascii="Symbol" w:hAnsi="Symbol" w:cs="Symbol" w:hint="default"/>
    </w:rPr>
  </w:style>
  <w:style w:type="character" w:customStyle="1" w:styleId="WW8Num36z1">
    <w:name w:val="WW8Num36z1"/>
    <w:rsid w:val="00AB7981"/>
    <w:rPr>
      <w:rFonts w:ascii="Courier New" w:hAnsi="Courier New" w:cs="Courier New" w:hint="default"/>
    </w:rPr>
  </w:style>
  <w:style w:type="character" w:customStyle="1" w:styleId="WW8Num36z2">
    <w:name w:val="WW8Num36z2"/>
    <w:rsid w:val="00AB7981"/>
    <w:rPr>
      <w:rFonts w:ascii="Wingdings" w:hAnsi="Wingdings" w:cs="Wingdings" w:hint="default"/>
    </w:rPr>
  </w:style>
  <w:style w:type="character" w:customStyle="1" w:styleId="WW8Num37z0">
    <w:name w:val="WW8Num37z0"/>
    <w:rsid w:val="00AB7981"/>
    <w:rPr>
      <w:rFonts w:ascii="Symbol" w:hAnsi="Symbol" w:cs="Symbol" w:hint="default"/>
    </w:rPr>
  </w:style>
  <w:style w:type="character" w:customStyle="1" w:styleId="WW8Num37z1">
    <w:name w:val="WW8Num37z1"/>
    <w:rsid w:val="00AB7981"/>
    <w:rPr>
      <w:rFonts w:ascii="Courier New" w:hAnsi="Courier New" w:cs="Courier New" w:hint="default"/>
    </w:rPr>
  </w:style>
  <w:style w:type="character" w:customStyle="1" w:styleId="WW8Num37z2">
    <w:name w:val="WW8Num37z2"/>
    <w:rsid w:val="00AB7981"/>
    <w:rPr>
      <w:rFonts w:ascii="Wingdings" w:hAnsi="Wingdings" w:cs="Wingdings" w:hint="default"/>
    </w:rPr>
  </w:style>
  <w:style w:type="character" w:customStyle="1" w:styleId="WW8Num38z0">
    <w:name w:val="WW8Num38z0"/>
    <w:rsid w:val="00AB7981"/>
    <w:rPr>
      <w:rFonts w:ascii="Symbol" w:hAnsi="Symbol" w:cs="Symbol" w:hint="default"/>
    </w:rPr>
  </w:style>
  <w:style w:type="character" w:customStyle="1" w:styleId="WW8Num38z2">
    <w:name w:val="WW8Num38z2"/>
    <w:rsid w:val="00AB7981"/>
    <w:rPr>
      <w:rFonts w:ascii="Wingdings" w:hAnsi="Wingdings" w:cs="Wingdings" w:hint="default"/>
    </w:rPr>
  </w:style>
  <w:style w:type="character" w:customStyle="1" w:styleId="WW8Num38z4">
    <w:name w:val="WW8Num38z4"/>
    <w:rsid w:val="00AB7981"/>
    <w:rPr>
      <w:rFonts w:ascii="Courier New" w:hAnsi="Courier New" w:cs="Courier New" w:hint="default"/>
    </w:rPr>
  </w:style>
  <w:style w:type="character" w:customStyle="1" w:styleId="Standardnpsmoodstavce1">
    <w:name w:val="Standardní písmo odstavce1"/>
    <w:rsid w:val="00AB7981"/>
  </w:style>
  <w:style w:type="character" w:styleId="slostrnky">
    <w:name w:val="page number"/>
    <w:basedOn w:val="Standardnpsmoodstavce1"/>
    <w:rsid w:val="00AB7981"/>
  </w:style>
  <w:style w:type="character" w:customStyle="1" w:styleId="ZkladntextChar">
    <w:name w:val="Základní text Char"/>
    <w:rsid w:val="00AB7981"/>
    <w:rPr>
      <w:rFonts w:ascii="HelveticaLightE" w:hAnsi="HelveticaLightE" w:cs="HelveticaLightE"/>
      <w:color w:val="FFFF00"/>
      <w:sz w:val="24"/>
    </w:rPr>
  </w:style>
  <w:style w:type="character" w:customStyle="1" w:styleId="ZpatChar">
    <w:name w:val="Zápatí Char"/>
    <w:uiPriority w:val="99"/>
    <w:rsid w:val="00AB7981"/>
    <w:rPr>
      <w:rFonts w:ascii="Arial" w:hAnsi="Arial" w:cs="Arial"/>
      <w:sz w:val="22"/>
    </w:rPr>
  </w:style>
  <w:style w:type="character" w:styleId="Hypertextovodkaz">
    <w:name w:val="Hyperlink"/>
    <w:uiPriority w:val="99"/>
    <w:rsid w:val="00AB7981"/>
    <w:rPr>
      <w:color w:val="0563C1"/>
      <w:u w:val="single"/>
    </w:rPr>
  </w:style>
  <w:style w:type="character" w:styleId="Siln">
    <w:name w:val="Strong"/>
    <w:uiPriority w:val="22"/>
    <w:qFormat/>
    <w:rsid w:val="00AB7981"/>
    <w:rPr>
      <w:b/>
      <w:bCs/>
    </w:rPr>
  </w:style>
  <w:style w:type="character" w:customStyle="1" w:styleId="externallink">
    <w:name w:val="externallink"/>
    <w:rsid w:val="00AB7981"/>
  </w:style>
  <w:style w:type="character" w:customStyle="1" w:styleId="ZkladntextChar1">
    <w:name w:val="Základní text Char1"/>
    <w:rsid w:val="00AB7981"/>
    <w:rPr>
      <w:rFonts w:ascii="Arial Unicode MS" w:eastAsia="Arial Unicode MS" w:hAnsi="Arial Unicode MS" w:cs="Arial Unicode MS"/>
      <w:sz w:val="19"/>
      <w:szCs w:val="19"/>
      <w:u w:val="none"/>
    </w:rPr>
  </w:style>
  <w:style w:type="character" w:customStyle="1" w:styleId="WW8Num4z1">
    <w:name w:val="WW8Num4z1"/>
    <w:rsid w:val="00AB7981"/>
    <w:rPr>
      <w:rFonts w:ascii="Courier New" w:hAnsi="Courier New" w:cs="Courier New"/>
    </w:rPr>
  </w:style>
  <w:style w:type="character" w:customStyle="1" w:styleId="Bodytext5">
    <w:name w:val="Body text (5)_"/>
    <w:rsid w:val="00AB7981"/>
    <w:rPr>
      <w:rFonts w:ascii="Arial" w:hAnsi="Arial" w:cs="Arial"/>
      <w:b/>
      <w:bCs/>
      <w:sz w:val="21"/>
      <w:szCs w:val="21"/>
      <w:shd w:val="clear" w:color="auto" w:fill="FFFFFF"/>
    </w:rPr>
  </w:style>
  <w:style w:type="character" w:customStyle="1" w:styleId="Bodytext50">
    <w:name w:val="Body text (5)"/>
    <w:rsid w:val="00AB7981"/>
    <w:rPr>
      <w:rFonts w:ascii="Arial" w:hAnsi="Arial" w:cs="Arial"/>
      <w:b/>
      <w:bCs/>
      <w:sz w:val="21"/>
      <w:szCs w:val="21"/>
      <w:u w:val="single"/>
      <w:shd w:val="clear" w:color="auto" w:fill="FFFFFF"/>
    </w:rPr>
  </w:style>
  <w:style w:type="character" w:customStyle="1" w:styleId="Bodytext5Spacing3pt">
    <w:name w:val="Body text (5) + Spacing 3 pt"/>
    <w:rsid w:val="00AB7981"/>
    <w:rPr>
      <w:rFonts w:ascii="Arial" w:hAnsi="Arial" w:cs="Arial"/>
      <w:b/>
      <w:bCs/>
      <w:spacing w:val="70"/>
      <w:sz w:val="21"/>
      <w:szCs w:val="21"/>
      <w:u w:val="single"/>
      <w:shd w:val="clear" w:color="auto" w:fill="FFFFFF"/>
    </w:rPr>
  </w:style>
  <w:style w:type="character" w:customStyle="1" w:styleId="Bodytext5Spacing3pt1">
    <w:name w:val="Body text (5) + Spacing 3 pt1"/>
    <w:rsid w:val="00AB7981"/>
    <w:rPr>
      <w:rFonts w:ascii="Arial" w:hAnsi="Arial" w:cs="Arial"/>
      <w:b/>
      <w:bCs/>
      <w:spacing w:val="70"/>
      <w:sz w:val="21"/>
      <w:szCs w:val="21"/>
      <w:shd w:val="clear" w:color="auto" w:fill="FFFFFF"/>
      <w:lang w:val="cs-CZ"/>
    </w:rPr>
  </w:style>
  <w:style w:type="character" w:customStyle="1" w:styleId="BodytextBold2">
    <w:name w:val="Body text + Bold2"/>
    <w:rsid w:val="00AB7981"/>
    <w:rPr>
      <w:rFonts w:ascii="Arial" w:eastAsia="Arial Unicode MS" w:hAnsi="Arial" w:cs="Arial"/>
      <w:b/>
      <w:bCs/>
      <w:sz w:val="21"/>
      <w:szCs w:val="21"/>
      <w:u w:val="single"/>
    </w:rPr>
  </w:style>
  <w:style w:type="character" w:customStyle="1" w:styleId="BodytextBold1">
    <w:name w:val="Body text + Bold1"/>
    <w:rsid w:val="00AB7981"/>
    <w:rPr>
      <w:rFonts w:ascii="Arial" w:eastAsia="Arial Unicode MS" w:hAnsi="Arial" w:cs="Arial"/>
      <w:b/>
      <w:bCs/>
      <w:sz w:val="21"/>
      <w:szCs w:val="21"/>
      <w:u w:val="none"/>
    </w:rPr>
  </w:style>
  <w:style w:type="character" w:customStyle="1" w:styleId="heading20">
    <w:name w:val="heading 20"/>
    <w:rsid w:val="00AB7981"/>
    <w:rPr>
      <w:rFonts w:ascii="Arial" w:hAnsi="Arial" w:cs="Arial"/>
      <w:b/>
      <w:bCs/>
      <w:sz w:val="31"/>
      <w:szCs w:val="31"/>
      <w:shd w:val="clear" w:color="auto" w:fill="FFFFFF"/>
    </w:rPr>
  </w:style>
  <w:style w:type="character" w:customStyle="1" w:styleId="heading21">
    <w:name w:val="heading 21"/>
    <w:rsid w:val="00AB7981"/>
  </w:style>
  <w:style w:type="character" w:customStyle="1" w:styleId="ZhlavChar">
    <w:name w:val="Záhlaví Char"/>
    <w:rsid w:val="00AB7981"/>
    <w:rPr>
      <w:rFonts w:ascii="Arial" w:hAnsi="Arial" w:cs="Arial"/>
      <w:sz w:val="22"/>
    </w:rPr>
  </w:style>
  <w:style w:type="character" w:customStyle="1" w:styleId="bodytext9">
    <w:name w:val="bodytext9"/>
    <w:rsid w:val="00AB7981"/>
  </w:style>
  <w:style w:type="character" w:customStyle="1" w:styleId="bodytext5pt">
    <w:name w:val="bodytext5pt"/>
    <w:rsid w:val="00AB7981"/>
  </w:style>
  <w:style w:type="paragraph" w:customStyle="1" w:styleId="Nadpis">
    <w:name w:val="Nadpis"/>
    <w:next w:val="Zkladntext"/>
    <w:rsid w:val="00AB7981"/>
    <w:pPr>
      <w:suppressAutoHyphens/>
      <w:spacing w:after="0" w:line="240" w:lineRule="auto"/>
      <w:jc w:val="center"/>
    </w:pPr>
    <w:rPr>
      <w:rFonts w:ascii="Arial" w:eastAsia="Times New Roman" w:hAnsi="Arial" w:cs="Arial"/>
      <w:b/>
      <w:color w:val="000000"/>
      <w:sz w:val="36"/>
      <w:szCs w:val="20"/>
      <w:lang w:eastAsia="ar-SA"/>
    </w:rPr>
  </w:style>
  <w:style w:type="paragraph" w:styleId="Zkladntext">
    <w:name w:val="Body Text"/>
    <w:basedOn w:val="Normln"/>
    <w:link w:val="ZkladntextChar2"/>
    <w:rsid w:val="00AB7981"/>
    <w:rPr>
      <w:rFonts w:ascii="HelveticaLightE" w:hAnsi="HelveticaLightE" w:cs="HelveticaLightE"/>
      <w:color w:val="FFFF00"/>
      <w:sz w:val="24"/>
      <w:lang w:val="x-none"/>
    </w:rPr>
  </w:style>
  <w:style w:type="character" w:customStyle="1" w:styleId="ZkladntextChar2">
    <w:name w:val="Základní text Char2"/>
    <w:basedOn w:val="Standardnpsmoodstavce"/>
    <w:link w:val="Zkladntext"/>
    <w:rsid w:val="00AB7981"/>
    <w:rPr>
      <w:rFonts w:ascii="HelveticaLightE" w:eastAsia="Times New Roman" w:hAnsi="HelveticaLightE" w:cs="HelveticaLightE"/>
      <w:color w:val="FFFF00"/>
      <w:sz w:val="24"/>
      <w:szCs w:val="20"/>
      <w:lang w:val="x-none" w:eastAsia="ar-SA"/>
    </w:rPr>
  </w:style>
  <w:style w:type="paragraph" w:styleId="Seznam">
    <w:name w:val="List"/>
    <w:basedOn w:val="Zkladntext"/>
    <w:rsid w:val="00AB7981"/>
    <w:rPr>
      <w:rFonts w:cs="Lucida Sans"/>
    </w:rPr>
  </w:style>
  <w:style w:type="paragraph" w:customStyle="1" w:styleId="Popisek">
    <w:name w:val="Popisek"/>
    <w:basedOn w:val="Normln"/>
    <w:rsid w:val="00AB7981"/>
    <w:pPr>
      <w:suppressLineNumbers/>
      <w:spacing w:before="120" w:after="120"/>
    </w:pPr>
    <w:rPr>
      <w:rFonts w:cs="Lucida Sans"/>
      <w:i/>
      <w:iCs/>
      <w:sz w:val="24"/>
      <w:szCs w:val="24"/>
    </w:rPr>
  </w:style>
  <w:style w:type="paragraph" w:customStyle="1" w:styleId="Rejstk">
    <w:name w:val="Rejstřík"/>
    <w:basedOn w:val="Normln"/>
    <w:rsid w:val="00AB7981"/>
    <w:pPr>
      <w:suppressLineNumbers/>
    </w:pPr>
    <w:rPr>
      <w:rFonts w:cs="Lucida Sans"/>
    </w:rPr>
  </w:style>
  <w:style w:type="paragraph" w:styleId="Zpat">
    <w:name w:val="footer"/>
    <w:basedOn w:val="Normln"/>
    <w:link w:val="ZpatChar1"/>
    <w:rsid w:val="00AB7981"/>
    <w:pPr>
      <w:tabs>
        <w:tab w:val="center" w:pos="4536"/>
        <w:tab w:val="right" w:pos="9072"/>
      </w:tabs>
    </w:pPr>
    <w:rPr>
      <w:lang w:val="x-none"/>
    </w:rPr>
  </w:style>
  <w:style w:type="character" w:customStyle="1" w:styleId="ZpatChar1">
    <w:name w:val="Zápatí Char1"/>
    <w:basedOn w:val="Standardnpsmoodstavce"/>
    <w:link w:val="Zpat"/>
    <w:rsid w:val="00AB7981"/>
    <w:rPr>
      <w:rFonts w:ascii="Calibri" w:eastAsia="Times New Roman" w:hAnsi="Calibri" w:cs="Tahoma"/>
      <w:sz w:val="20"/>
      <w:szCs w:val="20"/>
      <w:lang w:val="x-none" w:eastAsia="ar-SA"/>
    </w:rPr>
  </w:style>
  <w:style w:type="paragraph" w:styleId="Zhlav">
    <w:name w:val="header"/>
    <w:basedOn w:val="Normln"/>
    <w:link w:val="ZhlavChar1"/>
    <w:rsid w:val="00AB7981"/>
    <w:pPr>
      <w:tabs>
        <w:tab w:val="center" w:pos="4536"/>
        <w:tab w:val="right" w:pos="9072"/>
      </w:tabs>
    </w:pPr>
  </w:style>
  <w:style w:type="character" w:customStyle="1" w:styleId="ZhlavChar1">
    <w:name w:val="Záhlaví Char1"/>
    <w:basedOn w:val="Standardnpsmoodstavce"/>
    <w:link w:val="Zhlav"/>
    <w:rsid w:val="00AB7981"/>
    <w:rPr>
      <w:rFonts w:ascii="Calibri" w:eastAsia="Times New Roman" w:hAnsi="Calibri" w:cs="Tahoma"/>
      <w:sz w:val="20"/>
      <w:szCs w:val="20"/>
      <w:lang w:eastAsia="ar-SA"/>
    </w:rPr>
  </w:style>
  <w:style w:type="paragraph" w:customStyle="1" w:styleId="Seznamsodrkami21">
    <w:name w:val="Seznam s odrážkami 21"/>
    <w:basedOn w:val="Normln"/>
    <w:rsid w:val="00AB7981"/>
    <w:pPr>
      <w:numPr>
        <w:numId w:val="6"/>
      </w:numPr>
      <w:ind w:left="566"/>
    </w:pPr>
  </w:style>
  <w:style w:type="paragraph" w:customStyle="1" w:styleId="Podtitul">
    <w:name w:val="Podtitul"/>
    <w:basedOn w:val="Normln"/>
    <w:next w:val="Zkladntext"/>
    <w:qFormat/>
    <w:rsid w:val="007349F4"/>
    <w:pPr>
      <w:spacing w:after="60"/>
    </w:pPr>
    <w:rPr>
      <w:b/>
      <w:caps/>
    </w:rPr>
  </w:style>
  <w:style w:type="paragraph" w:styleId="Obsah1">
    <w:name w:val="toc 1"/>
    <w:basedOn w:val="Normln"/>
    <w:next w:val="Normln"/>
    <w:uiPriority w:val="39"/>
    <w:rsid w:val="00AB7981"/>
    <w:pPr>
      <w:tabs>
        <w:tab w:val="right" w:leader="dot" w:pos="9072"/>
      </w:tabs>
      <w:spacing w:before="120" w:after="120"/>
    </w:pPr>
    <w:rPr>
      <w:b/>
      <w:caps/>
    </w:rPr>
  </w:style>
  <w:style w:type="paragraph" w:styleId="Obsah2">
    <w:name w:val="toc 2"/>
    <w:basedOn w:val="Normln"/>
    <w:next w:val="Normln"/>
    <w:uiPriority w:val="39"/>
    <w:rsid w:val="00AB7981"/>
    <w:pPr>
      <w:tabs>
        <w:tab w:val="right" w:leader="dot" w:pos="9072"/>
      </w:tabs>
    </w:pPr>
    <w:rPr>
      <w:smallCaps/>
    </w:rPr>
  </w:style>
  <w:style w:type="paragraph" w:styleId="Obsah3">
    <w:name w:val="toc 3"/>
    <w:basedOn w:val="Normln"/>
    <w:next w:val="Normln"/>
    <w:uiPriority w:val="39"/>
    <w:rsid w:val="00AB7981"/>
    <w:pPr>
      <w:tabs>
        <w:tab w:val="right" w:leader="dot" w:pos="9072"/>
      </w:tabs>
      <w:ind w:left="220"/>
    </w:pPr>
    <w:rPr>
      <w:i/>
    </w:rPr>
  </w:style>
  <w:style w:type="paragraph" w:styleId="Obsah4">
    <w:name w:val="toc 4"/>
    <w:basedOn w:val="Normln"/>
    <w:next w:val="Normln"/>
    <w:uiPriority w:val="39"/>
    <w:rsid w:val="00AB7981"/>
    <w:pPr>
      <w:tabs>
        <w:tab w:val="right" w:leader="dot" w:pos="9072"/>
      </w:tabs>
      <w:ind w:left="440"/>
    </w:pPr>
    <w:rPr>
      <w:rFonts w:ascii="Times New Roman" w:hAnsi="Times New Roman" w:cs="Times New Roman"/>
      <w:sz w:val="18"/>
    </w:rPr>
  </w:style>
  <w:style w:type="paragraph" w:styleId="Obsah5">
    <w:name w:val="toc 5"/>
    <w:basedOn w:val="Normln"/>
    <w:next w:val="Normln"/>
    <w:uiPriority w:val="39"/>
    <w:rsid w:val="00AB7981"/>
    <w:pPr>
      <w:tabs>
        <w:tab w:val="right" w:leader="dot" w:pos="9072"/>
      </w:tabs>
      <w:ind w:left="660"/>
    </w:pPr>
    <w:rPr>
      <w:rFonts w:ascii="Times New Roman" w:hAnsi="Times New Roman" w:cs="Times New Roman"/>
      <w:sz w:val="18"/>
    </w:rPr>
  </w:style>
  <w:style w:type="paragraph" w:styleId="Obsah6">
    <w:name w:val="toc 6"/>
    <w:basedOn w:val="Normln"/>
    <w:next w:val="Normln"/>
    <w:rsid w:val="00AB7981"/>
    <w:pPr>
      <w:tabs>
        <w:tab w:val="right" w:leader="dot" w:pos="9072"/>
      </w:tabs>
      <w:ind w:left="880"/>
    </w:pPr>
    <w:rPr>
      <w:rFonts w:ascii="Times New Roman" w:hAnsi="Times New Roman" w:cs="Times New Roman"/>
      <w:sz w:val="18"/>
    </w:rPr>
  </w:style>
  <w:style w:type="paragraph" w:styleId="Obsah7">
    <w:name w:val="toc 7"/>
    <w:basedOn w:val="Normln"/>
    <w:next w:val="Normln"/>
    <w:rsid w:val="00AB7981"/>
    <w:pPr>
      <w:tabs>
        <w:tab w:val="right" w:leader="dot" w:pos="9072"/>
      </w:tabs>
      <w:ind w:left="1100"/>
    </w:pPr>
    <w:rPr>
      <w:rFonts w:ascii="Times New Roman" w:hAnsi="Times New Roman" w:cs="Times New Roman"/>
      <w:sz w:val="18"/>
    </w:rPr>
  </w:style>
  <w:style w:type="paragraph" w:styleId="Obsah8">
    <w:name w:val="toc 8"/>
    <w:basedOn w:val="Normln"/>
    <w:next w:val="Normln"/>
    <w:rsid w:val="00AB7981"/>
    <w:pPr>
      <w:tabs>
        <w:tab w:val="right" w:leader="dot" w:pos="9072"/>
      </w:tabs>
      <w:ind w:left="1320"/>
    </w:pPr>
    <w:rPr>
      <w:rFonts w:ascii="Times New Roman" w:hAnsi="Times New Roman" w:cs="Times New Roman"/>
      <w:sz w:val="18"/>
    </w:rPr>
  </w:style>
  <w:style w:type="paragraph" w:styleId="Obsah9">
    <w:name w:val="toc 9"/>
    <w:basedOn w:val="Normln"/>
    <w:next w:val="Normln"/>
    <w:rsid w:val="00AB7981"/>
    <w:pPr>
      <w:tabs>
        <w:tab w:val="right" w:leader="dot" w:pos="9072"/>
      </w:tabs>
      <w:ind w:left="1540"/>
    </w:pPr>
    <w:rPr>
      <w:rFonts w:ascii="Times New Roman" w:hAnsi="Times New Roman" w:cs="Times New Roman"/>
      <w:sz w:val="18"/>
    </w:rPr>
  </w:style>
  <w:style w:type="paragraph" w:customStyle="1" w:styleId="Zkladntext21">
    <w:name w:val="Základní text 21"/>
    <w:basedOn w:val="Normln"/>
    <w:rsid w:val="00AB7981"/>
  </w:style>
  <w:style w:type="paragraph" w:customStyle="1" w:styleId="Zkladntext31">
    <w:name w:val="Základní text 31"/>
    <w:basedOn w:val="Normln"/>
    <w:rsid w:val="00AB7981"/>
    <w:pPr>
      <w:spacing w:before="120"/>
    </w:pPr>
    <w:rPr>
      <w:sz w:val="24"/>
    </w:rPr>
  </w:style>
  <w:style w:type="paragraph" w:customStyle="1" w:styleId="Podkapitola">
    <w:name w:val="Podkapitola"/>
    <w:rsid w:val="00AB7981"/>
    <w:pPr>
      <w:keepNext/>
      <w:widowControl w:val="0"/>
      <w:suppressAutoHyphens/>
      <w:spacing w:before="240" w:after="0" w:line="360" w:lineRule="auto"/>
    </w:pPr>
    <w:rPr>
      <w:rFonts w:ascii="Arial" w:eastAsia="Times New Roman" w:hAnsi="Arial" w:cs="Arial"/>
      <w:color w:val="000000"/>
      <w:sz w:val="24"/>
      <w:szCs w:val="20"/>
      <w:u w:val="single"/>
      <w:lang w:eastAsia="ar-SA"/>
    </w:rPr>
  </w:style>
  <w:style w:type="paragraph" w:customStyle="1" w:styleId="Kapitola">
    <w:name w:val="Kapitola"/>
    <w:rsid w:val="00AB7981"/>
    <w:pPr>
      <w:keepNext/>
      <w:numPr>
        <w:numId w:val="5"/>
      </w:numPr>
      <w:pBdr>
        <w:bottom w:val="single" w:sz="4" w:space="1" w:color="000000"/>
      </w:pBdr>
      <w:suppressAutoHyphens/>
      <w:spacing w:before="360" w:after="240" w:line="360" w:lineRule="auto"/>
      <w:ind w:left="340" w:hanging="340"/>
    </w:pPr>
    <w:rPr>
      <w:rFonts w:ascii="Arial" w:eastAsia="Times New Roman" w:hAnsi="Arial" w:cs="Arial"/>
      <w:caps/>
      <w:color w:val="000000"/>
      <w:sz w:val="28"/>
      <w:szCs w:val="20"/>
      <w:lang w:eastAsia="ar-SA"/>
    </w:rPr>
  </w:style>
  <w:style w:type="paragraph" w:customStyle="1" w:styleId="Odrazka">
    <w:name w:val="Odrazka"/>
    <w:rsid w:val="00AB7981"/>
    <w:pPr>
      <w:numPr>
        <w:numId w:val="3"/>
      </w:numPr>
      <w:suppressAutoHyphens/>
      <w:spacing w:before="240" w:after="0" w:line="360" w:lineRule="auto"/>
      <w:ind w:left="340" w:hanging="340"/>
      <w:jc w:val="both"/>
    </w:pPr>
    <w:rPr>
      <w:rFonts w:ascii="Arial" w:eastAsia="Times New Roman" w:hAnsi="Arial" w:cs="Arial"/>
      <w:color w:val="000000"/>
      <w:szCs w:val="20"/>
      <w:lang w:eastAsia="ar-SA"/>
    </w:rPr>
  </w:style>
  <w:style w:type="paragraph" w:customStyle="1" w:styleId="Lucie">
    <w:name w:val="Lucie"/>
    <w:basedOn w:val="Normln"/>
    <w:rsid w:val="00AB7981"/>
    <w:pPr>
      <w:spacing w:before="120" w:after="120"/>
    </w:pPr>
  </w:style>
  <w:style w:type="paragraph" w:styleId="Zkladntextodsazen">
    <w:name w:val="Body Text Indent"/>
    <w:basedOn w:val="Normln"/>
    <w:link w:val="ZkladntextodsazenChar"/>
    <w:rsid w:val="00AB7981"/>
    <w:pPr>
      <w:ind w:firstLine="576"/>
    </w:pPr>
    <w:rPr>
      <w:szCs w:val="24"/>
    </w:rPr>
  </w:style>
  <w:style w:type="character" w:customStyle="1" w:styleId="ZkladntextodsazenChar">
    <w:name w:val="Základní text odsazený Char"/>
    <w:basedOn w:val="Standardnpsmoodstavce"/>
    <w:link w:val="Zkladntextodsazen"/>
    <w:rsid w:val="00AB7981"/>
    <w:rPr>
      <w:rFonts w:ascii="Calibri" w:eastAsia="Times New Roman" w:hAnsi="Calibri" w:cs="Tahoma"/>
      <w:sz w:val="20"/>
      <w:szCs w:val="24"/>
      <w:lang w:eastAsia="ar-SA"/>
    </w:rPr>
  </w:style>
  <w:style w:type="paragraph" w:styleId="Podnadpis">
    <w:name w:val="Subtitle"/>
    <w:basedOn w:val="Normln"/>
    <w:next w:val="Zkladntext"/>
    <w:link w:val="PodnadpisChar"/>
    <w:rsid w:val="00AB7981"/>
    <w:pPr>
      <w:keepNext/>
      <w:keepLines/>
      <w:numPr>
        <w:numId w:val="4"/>
      </w:numPr>
      <w:spacing w:before="130" w:after="73"/>
    </w:pPr>
    <w:rPr>
      <w:b/>
      <w:sz w:val="24"/>
    </w:rPr>
  </w:style>
  <w:style w:type="character" w:customStyle="1" w:styleId="PodnadpisChar">
    <w:name w:val="Podnadpis Char"/>
    <w:basedOn w:val="Standardnpsmoodstavce"/>
    <w:link w:val="Podnadpis"/>
    <w:rsid w:val="00AB7981"/>
    <w:rPr>
      <w:rFonts w:ascii="Roboto Condensed Light" w:eastAsia="Times New Roman" w:hAnsi="Roboto Condensed Light" w:cs="Tahoma"/>
      <w:b/>
      <w:sz w:val="24"/>
      <w:szCs w:val="20"/>
      <w:lang w:eastAsia="ar-SA"/>
    </w:rPr>
  </w:style>
  <w:style w:type="paragraph" w:customStyle="1" w:styleId="Textnormy">
    <w:name w:val="Text normy"/>
    <w:rsid w:val="00AB7981"/>
    <w:pPr>
      <w:suppressAutoHyphens/>
      <w:spacing w:after="120" w:line="240" w:lineRule="auto"/>
      <w:jc w:val="both"/>
    </w:pPr>
    <w:rPr>
      <w:rFonts w:ascii="Arial" w:eastAsia="Times New Roman" w:hAnsi="Arial" w:cs="Arial"/>
      <w:sz w:val="20"/>
      <w:szCs w:val="20"/>
      <w:lang w:eastAsia="ar-SA"/>
    </w:rPr>
  </w:style>
  <w:style w:type="paragraph" w:customStyle="1" w:styleId="ZKON">
    <w:name w:val="ZÁKON"/>
    <w:basedOn w:val="Normln"/>
    <w:next w:val="Normln"/>
    <w:rsid w:val="00AB7981"/>
    <w:pPr>
      <w:jc w:val="center"/>
    </w:pPr>
    <w:rPr>
      <w:rFonts w:ascii="Times New Roman" w:hAnsi="Times New Roman" w:cs="Times New Roman"/>
      <w:b/>
      <w:caps/>
      <w:sz w:val="24"/>
    </w:rPr>
  </w:style>
  <w:style w:type="paragraph" w:customStyle="1" w:styleId="Zkladntextodsazen21">
    <w:name w:val="Základní text odsazený 21"/>
    <w:basedOn w:val="Normln"/>
    <w:rsid w:val="00AB7981"/>
    <w:pPr>
      <w:ind w:left="709" w:hanging="709"/>
    </w:pPr>
  </w:style>
  <w:style w:type="paragraph" w:customStyle="1" w:styleId="Tabulka">
    <w:name w:val="Tabulka"/>
    <w:basedOn w:val="Normln"/>
    <w:rsid w:val="00AB7981"/>
    <w:rPr>
      <w:szCs w:val="24"/>
    </w:rPr>
  </w:style>
  <w:style w:type="paragraph" w:customStyle="1" w:styleId="Textprotokolu">
    <w:name w:val="Text protokolu"/>
    <w:basedOn w:val="Normln"/>
    <w:rsid w:val="00AB7981"/>
    <w:pPr>
      <w:overflowPunct w:val="0"/>
      <w:autoSpaceDE w:val="0"/>
      <w:spacing w:line="288" w:lineRule="auto"/>
      <w:textAlignment w:val="baseline"/>
    </w:pPr>
    <w:rPr>
      <w:rFonts w:ascii="Toronto" w:hAnsi="Toronto" w:cs="Toronto"/>
      <w:sz w:val="24"/>
    </w:rPr>
  </w:style>
  <w:style w:type="paragraph" w:customStyle="1" w:styleId="Styl1">
    <w:name w:val="Styl1"/>
    <w:basedOn w:val="Normln"/>
    <w:rsid w:val="00AB7981"/>
  </w:style>
  <w:style w:type="paragraph" w:styleId="Zptenadresanaoblku">
    <w:name w:val="envelope return"/>
    <w:basedOn w:val="Normln"/>
    <w:rsid w:val="00AB7981"/>
    <w:pPr>
      <w:tabs>
        <w:tab w:val="left" w:pos="851"/>
      </w:tabs>
    </w:pPr>
    <w:rPr>
      <w:rFonts w:ascii="Times New Roman" w:hAnsi="Times New Roman" w:cs="Times New Roman"/>
      <w:sz w:val="24"/>
    </w:rPr>
  </w:style>
  <w:style w:type="paragraph" w:customStyle="1" w:styleId="Zkladntextodsazen32">
    <w:name w:val="Základní text odsazený 32"/>
    <w:basedOn w:val="Normln"/>
    <w:rsid w:val="00AB7981"/>
    <w:pPr>
      <w:ind w:firstLine="567"/>
    </w:pPr>
    <w:rPr>
      <w:rFonts w:ascii="Times New Roman" w:hAnsi="Times New Roman" w:cs="Times New Roman"/>
      <w:sz w:val="24"/>
    </w:rPr>
  </w:style>
  <w:style w:type="paragraph" w:customStyle="1" w:styleId="NormlnZak">
    <w:name w:val="Normální Zak"/>
    <w:basedOn w:val="Normln"/>
    <w:rsid w:val="00AB7981"/>
    <w:pPr>
      <w:ind w:firstLine="425"/>
    </w:pPr>
    <w:rPr>
      <w:szCs w:val="22"/>
    </w:rPr>
  </w:style>
  <w:style w:type="paragraph" w:customStyle="1" w:styleId="dka">
    <w:name w:val="Řádka"/>
    <w:rsid w:val="00AB7981"/>
    <w:pPr>
      <w:suppressAutoHyphens/>
      <w:spacing w:after="0" w:line="240" w:lineRule="auto"/>
    </w:pPr>
    <w:rPr>
      <w:rFonts w:ascii="Times New Roman" w:eastAsia="Times New Roman" w:hAnsi="Times New Roman" w:cs="Times New Roman"/>
      <w:color w:val="000000"/>
      <w:sz w:val="24"/>
      <w:szCs w:val="20"/>
      <w:lang w:eastAsia="ar-SA"/>
    </w:rPr>
  </w:style>
  <w:style w:type="paragraph" w:customStyle="1" w:styleId="tabulky">
    <w:name w:val="tabulky"/>
    <w:basedOn w:val="Normln"/>
    <w:next w:val="Normln"/>
    <w:rsid w:val="00AB7981"/>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Pr>
      <w:rFonts w:ascii="Arial Narrow" w:hAnsi="Arial Narrow" w:cs="Arial Narrow"/>
      <w:szCs w:val="24"/>
    </w:rPr>
  </w:style>
  <w:style w:type="paragraph" w:customStyle="1" w:styleId="Titulek1">
    <w:name w:val="Titulek1"/>
    <w:basedOn w:val="Normln"/>
    <w:next w:val="Normln"/>
    <w:rsid w:val="00AB7981"/>
    <w:rPr>
      <w:b/>
      <w:bCs/>
    </w:rPr>
  </w:style>
  <w:style w:type="paragraph" w:customStyle="1" w:styleId="Techzprtext">
    <w:name w:val="Techzprtext"/>
    <w:basedOn w:val="Normln"/>
    <w:rsid w:val="00AB7981"/>
    <w:pPr>
      <w:tabs>
        <w:tab w:val="left" w:pos="1701"/>
        <w:tab w:val="left" w:pos="1843"/>
        <w:tab w:val="left" w:pos="6096"/>
        <w:tab w:val="left" w:pos="7938"/>
        <w:tab w:val="left" w:pos="11766"/>
      </w:tabs>
      <w:autoSpaceDE w:val="0"/>
      <w:ind w:right="-1"/>
    </w:pPr>
    <w:rPr>
      <w:rFonts w:ascii="Times New Roman" w:hAnsi="Times New Roman" w:cs="Times New Roman"/>
      <w:sz w:val="24"/>
      <w:szCs w:val="24"/>
    </w:rPr>
  </w:style>
  <w:style w:type="paragraph" w:customStyle="1" w:styleId="Nadpis30">
    <w:name w:val="Nadpis3"/>
    <w:basedOn w:val="Normln"/>
    <w:rsid w:val="00AB7981"/>
    <w:pPr>
      <w:spacing w:before="120"/>
      <w:ind w:firstLine="0"/>
    </w:pPr>
    <w:rPr>
      <w:i/>
      <w:szCs w:val="24"/>
    </w:rPr>
  </w:style>
  <w:style w:type="paragraph" w:customStyle="1" w:styleId="Nadpis20">
    <w:name w:val="Nadpis2"/>
    <w:basedOn w:val="Zhlav"/>
    <w:rsid w:val="00AB7981"/>
    <w:pPr>
      <w:tabs>
        <w:tab w:val="num" w:pos="360"/>
      </w:tabs>
      <w:ind w:firstLine="0"/>
    </w:pPr>
    <w:rPr>
      <w:i/>
      <w:szCs w:val="24"/>
    </w:rPr>
  </w:style>
  <w:style w:type="paragraph" w:customStyle="1" w:styleId="odrka">
    <w:name w:val="odrážka"/>
    <w:basedOn w:val="Normln"/>
    <w:rsid w:val="00AB7981"/>
    <w:pPr>
      <w:numPr>
        <w:numId w:val="1"/>
      </w:numPr>
    </w:pPr>
    <w:rPr>
      <w:szCs w:val="24"/>
    </w:rPr>
  </w:style>
  <w:style w:type="paragraph" w:customStyle="1" w:styleId="Default">
    <w:name w:val="Default"/>
    <w:rsid w:val="00AB7981"/>
    <w:pPr>
      <w:suppressAutoHyphens/>
      <w:autoSpaceDE w:val="0"/>
      <w:spacing w:after="0" w:line="240" w:lineRule="auto"/>
    </w:pPr>
    <w:rPr>
      <w:rFonts w:ascii="Arial" w:eastAsia="Times New Roman" w:hAnsi="Arial" w:cs="Arial"/>
      <w:color w:val="000000"/>
      <w:sz w:val="24"/>
      <w:szCs w:val="24"/>
      <w:lang w:eastAsia="ar-SA"/>
    </w:rPr>
  </w:style>
  <w:style w:type="paragraph" w:styleId="Nzev">
    <w:name w:val="Title"/>
    <w:basedOn w:val="Normln"/>
    <w:next w:val="Podtitul"/>
    <w:link w:val="NzevChar"/>
    <w:qFormat/>
    <w:rsid w:val="007349F4"/>
    <w:pPr>
      <w:jc w:val="left"/>
    </w:pPr>
    <w:rPr>
      <w:rFonts w:ascii="Roboto Medium" w:hAnsi="Roboto Medium" w:cs="Times New Roman"/>
      <w:bCs/>
      <w:iCs/>
      <w:sz w:val="24"/>
      <w:szCs w:val="24"/>
    </w:rPr>
  </w:style>
  <w:style w:type="character" w:customStyle="1" w:styleId="NzevChar">
    <w:name w:val="Název Char"/>
    <w:basedOn w:val="Standardnpsmoodstavce"/>
    <w:link w:val="Nzev"/>
    <w:rsid w:val="007349F4"/>
    <w:rPr>
      <w:rFonts w:ascii="Roboto Medium" w:eastAsia="Times New Roman" w:hAnsi="Roboto Medium" w:cs="Times New Roman"/>
      <w:bCs/>
      <w:iCs/>
      <w:sz w:val="24"/>
      <w:szCs w:val="24"/>
      <w:lang w:eastAsia="ar-SA"/>
    </w:rPr>
  </w:style>
  <w:style w:type="paragraph" w:customStyle="1" w:styleId="Spec1">
    <w:name w:val="Spec1"/>
    <w:basedOn w:val="Normln"/>
    <w:rsid w:val="00AB7981"/>
    <w:pPr>
      <w:numPr>
        <w:numId w:val="2"/>
      </w:numPr>
      <w:spacing w:before="240"/>
      <w:jc w:val="left"/>
    </w:pPr>
    <w:rPr>
      <w:rFonts w:ascii="Times New Roman" w:hAnsi="Times New Roman" w:cs="Times New Roman"/>
      <w:sz w:val="24"/>
    </w:rPr>
  </w:style>
  <w:style w:type="paragraph" w:customStyle="1" w:styleId="Textvyhlasky">
    <w:name w:val="Text vyhlasky"/>
    <w:basedOn w:val="Default"/>
    <w:rsid w:val="00AB7981"/>
    <w:pPr>
      <w:spacing w:before="120" w:after="240"/>
      <w:jc w:val="both"/>
    </w:pPr>
    <w:rPr>
      <w:rFonts w:ascii="Times New Roman" w:hAnsi="Times New Roman" w:cs="Times New Roman"/>
      <w:i/>
      <w:color w:val="auto"/>
      <w:sz w:val="20"/>
    </w:rPr>
  </w:style>
  <w:style w:type="paragraph" w:customStyle="1" w:styleId="Spec2">
    <w:name w:val="Spec2"/>
    <w:basedOn w:val="Normln"/>
    <w:rsid w:val="00AB7981"/>
    <w:pPr>
      <w:tabs>
        <w:tab w:val="num" w:pos="1080"/>
      </w:tabs>
      <w:spacing w:before="120"/>
      <w:ind w:left="1080" w:hanging="1080"/>
      <w:jc w:val="left"/>
    </w:pPr>
    <w:rPr>
      <w:rFonts w:ascii="Times New Roman" w:hAnsi="Times New Roman" w:cs="Times New Roman"/>
      <w:sz w:val="24"/>
    </w:rPr>
  </w:style>
  <w:style w:type="paragraph" w:customStyle="1" w:styleId="Spec3">
    <w:name w:val="Spec3"/>
    <w:basedOn w:val="Normln"/>
    <w:rsid w:val="00AB7981"/>
    <w:pPr>
      <w:tabs>
        <w:tab w:val="num" w:pos="1080"/>
      </w:tabs>
      <w:ind w:left="1080" w:hanging="1080"/>
      <w:jc w:val="left"/>
    </w:pPr>
    <w:rPr>
      <w:rFonts w:ascii="Times New Roman" w:hAnsi="Times New Roman" w:cs="Times New Roman"/>
      <w:sz w:val="24"/>
    </w:rPr>
  </w:style>
  <w:style w:type="paragraph" w:customStyle="1" w:styleId="Spec4">
    <w:name w:val="Spec4"/>
    <w:basedOn w:val="Spec3"/>
    <w:rsid w:val="00AB7981"/>
    <w:pPr>
      <w:tabs>
        <w:tab w:val="left" w:pos="0"/>
        <w:tab w:val="left" w:pos="360"/>
        <w:tab w:val="left" w:pos="1080"/>
      </w:tabs>
    </w:pPr>
  </w:style>
  <w:style w:type="paragraph" w:customStyle="1" w:styleId="Spec5">
    <w:name w:val="Spec5"/>
    <w:basedOn w:val="Spec4"/>
    <w:rsid w:val="00AB7981"/>
    <w:pPr>
      <w:tabs>
        <w:tab w:val="num" w:pos="1080"/>
      </w:tabs>
    </w:pPr>
  </w:style>
  <w:style w:type="paragraph" w:customStyle="1" w:styleId="Spec6">
    <w:name w:val="Spec6"/>
    <w:basedOn w:val="Spec5"/>
    <w:rsid w:val="00AB7981"/>
    <w:pPr>
      <w:tabs>
        <w:tab w:val="left" w:pos="1440"/>
      </w:tabs>
      <w:ind w:left="1440" w:hanging="1440"/>
    </w:pPr>
  </w:style>
  <w:style w:type="paragraph" w:customStyle="1" w:styleId="Spec">
    <w:name w:val="Spec"/>
    <w:basedOn w:val="Spec1"/>
    <w:rsid w:val="00AB7981"/>
    <w:pPr>
      <w:spacing w:after="240"/>
      <w:jc w:val="center"/>
    </w:pPr>
  </w:style>
  <w:style w:type="paragraph" w:customStyle="1" w:styleId="Nvod">
    <w:name w:val="Návod"/>
    <w:basedOn w:val="Normln"/>
    <w:rsid w:val="00AB7981"/>
    <w:rPr>
      <w:rFonts w:cs="Arial"/>
      <w:i/>
      <w:iCs/>
      <w:u w:val="single"/>
    </w:rPr>
  </w:style>
  <w:style w:type="paragraph" w:styleId="Textbubliny">
    <w:name w:val="Balloon Text"/>
    <w:basedOn w:val="Normln"/>
    <w:link w:val="TextbublinyChar"/>
    <w:rsid w:val="00AB7981"/>
    <w:rPr>
      <w:rFonts w:ascii="Tahoma" w:hAnsi="Tahoma"/>
      <w:sz w:val="16"/>
      <w:szCs w:val="16"/>
    </w:rPr>
  </w:style>
  <w:style w:type="character" w:customStyle="1" w:styleId="TextbublinyChar">
    <w:name w:val="Text bubliny Char"/>
    <w:basedOn w:val="Standardnpsmoodstavce"/>
    <w:link w:val="Textbubliny"/>
    <w:rsid w:val="00AB7981"/>
    <w:rPr>
      <w:rFonts w:ascii="Tahoma" w:eastAsia="Times New Roman" w:hAnsi="Tahoma" w:cs="Tahoma"/>
      <w:sz w:val="16"/>
      <w:szCs w:val="16"/>
      <w:lang w:eastAsia="ar-SA"/>
    </w:rPr>
  </w:style>
  <w:style w:type="paragraph" w:styleId="Odstavecseseznamem">
    <w:name w:val="List Paragraph"/>
    <w:basedOn w:val="Normln"/>
    <w:uiPriority w:val="34"/>
    <w:qFormat/>
    <w:rsid w:val="00AB7981"/>
    <w:pPr>
      <w:ind w:left="708"/>
    </w:pPr>
  </w:style>
  <w:style w:type="paragraph" w:customStyle="1" w:styleId="Jana4">
    <w:name w:val="Jana4"/>
    <w:basedOn w:val="Normln"/>
    <w:rsid w:val="00AB7981"/>
    <w:pPr>
      <w:widowControl w:val="0"/>
      <w:tabs>
        <w:tab w:val="left" w:pos="1276"/>
      </w:tabs>
      <w:overflowPunct w:val="0"/>
      <w:autoSpaceDE w:val="0"/>
      <w:spacing w:line="276" w:lineRule="auto"/>
      <w:textAlignment w:val="baseline"/>
    </w:pPr>
  </w:style>
  <w:style w:type="paragraph" w:customStyle="1" w:styleId="ZkladntextIMP">
    <w:name w:val="Základní text_IMP"/>
    <w:basedOn w:val="Normln"/>
    <w:rsid w:val="00AB7981"/>
    <w:pPr>
      <w:overflowPunct w:val="0"/>
      <w:autoSpaceDE w:val="0"/>
      <w:spacing w:line="276" w:lineRule="auto"/>
      <w:jc w:val="left"/>
      <w:textAlignment w:val="baseline"/>
    </w:pPr>
    <w:rPr>
      <w:sz w:val="24"/>
    </w:rPr>
  </w:style>
  <w:style w:type="paragraph" w:customStyle="1" w:styleId="Jana5">
    <w:name w:val="Jana5"/>
    <w:basedOn w:val="Normln"/>
    <w:rsid w:val="00AB7981"/>
    <w:pPr>
      <w:tabs>
        <w:tab w:val="left" w:pos="993"/>
      </w:tabs>
      <w:overflowPunct w:val="0"/>
      <w:autoSpaceDE w:val="0"/>
      <w:spacing w:before="400" w:after="100" w:line="276" w:lineRule="auto"/>
      <w:textAlignment w:val="baseline"/>
    </w:pPr>
    <w:rPr>
      <w:rFonts w:ascii="Sans EE CE" w:hAnsi="Sans EE CE" w:cs="Sans EE CE"/>
      <w:b/>
      <w:i/>
      <w:u w:val="single"/>
    </w:rPr>
  </w:style>
  <w:style w:type="paragraph" w:customStyle="1" w:styleId="zkladntext0">
    <w:name w:val="základní text"/>
    <w:basedOn w:val="Normln"/>
    <w:next w:val="Zkladntext"/>
    <w:rsid w:val="00AB7981"/>
    <w:rPr>
      <w:rFonts w:eastAsia="Calibri" w:cs="Calibri"/>
      <w:szCs w:val="22"/>
    </w:rPr>
  </w:style>
  <w:style w:type="paragraph" w:customStyle="1" w:styleId="Zkladntextodsazen31">
    <w:name w:val="Základní text odsazený 31"/>
    <w:basedOn w:val="Normln"/>
    <w:rsid w:val="00AB7981"/>
    <w:pPr>
      <w:ind w:firstLine="708"/>
    </w:pPr>
    <w:rPr>
      <w:rFonts w:ascii="Times New Roman" w:hAnsi="Times New Roman" w:cs="Times New Roman"/>
      <w:sz w:val="24"/>
    </w:rPr>
  </w:style>
  <w:style w:type="paragraph" w:customStyle="1" w:styleId="Zkladntextodsazen310">
    <w:name w:val="Základní text odsazený 310"/>
    <w:basedOn w:val="Normln"/>
    <w:rsid w:val="00AB7981"/>
    <w:pPr>
      <w:ind w:firstLine="708"/>
    </w:pPr>
    <w:rPr>
      <w:rFonts w:ascii="Times New Roman" w:hAnsi="Times New Roman" w:cs="Times New Roman"/>
      <w:sz w:val="24"/>
    </w:rPr>
  </w:style>
  <w:style w:type="paragraph" w:customStyle="1" w:styleId="nadpis4">
    <w:name w:val="nadpis 4"/>
    <w:basedOn w:val="Nadpis3"/>
    <w:link w:val="nadpis4Char0"/>
    <w:rsid w:val="00AB7981"/>
    <w:pPr>
      <w:numPr>
        <w:ilvl w:val="3"/>
        <w:numId w:val="11"/>
      </w:numPr>
    </w:pPr>
    <w:rPr>
      <w:b/>
      <w:i/>
    </w:rPr>
  </w:style>
  <w:style w:type="paragraph" w:customStyle="1" w:styleId="Bodytext51">
    <w:name w:val="Body text (5)1"/>
    <w:basedOn w:val="Normln"/>
    <w:rsid w:val="00AB7981"/>
    <w:pPr>
      <w:widowControl w:val="0"/>
      <w:shd w:val="clear" w:color="auto" w:fill="FFFFFF"/>
      <w:spacing w:before="780" w:line="240" w:lineRule="atLeast"/>
      <w:jc w:val="left"/>
    </w:pPr>
    <w:rPr>
      <w:rFonts w:cs="Arial"/>
      <w:b/>
      <w:bCs/>
      <w:sz w:val="21"/>
      <w:szCs w:val="21"/>
    </w:rPr>
  </w:style>
  <w:style w:type="paragraph" w:customStyle="1" w:styleId="Heading210">
    <w:name w:val="Heading #21"/>
    <w:basedOn w:val="Normln"/>
    <w:rsid w:val="00AB7981"/>
    <w:pPr>
      <w:widowControl w:val="0"/>
      <w:shd w:val="clear" w:color="auto" w:fill="FFFFFF"/>
      <w:spacing w:after="360" w:line="540" w:lineRule="exact"/>
      <w:jc w:val="center"/>
    </w:pPr>
    <w:rPr>
      <w:rFonts w:cs="Arial"/>
      <w:b/>
      <w:bCs/>
      <w:sz w:val="31"/>
      <w:szCs w:val="31"/>
    </w:rPr>
  </w:style>
  <w:style w:type="paragraph" w:customStyle="1" w:styleId="Obsah10">
    <w:name w:val="Obsah 10"/>
    <w:basedOn w:val="Rejstk"/>
    <w:rsid w:val="00AB7981"/>
    <w:pPr>
      <w:tabs>
        <w:tab w:val="right" w:leader="dot" w:pos="7091"/>
      </w:tabs>
      <w:ind w:left="2547" w:firstLine="0"/>
    </w:pPr>
  </w:style>
  <w:style w:type="paragraph" w:styleId="Normlnweb">
    <w:name w:val="Normal (Web)"/>
    <w:basedOn w:val="Normln"/>
    <w:uiPriority w:val="99"/>
    <w:semiHidden/>
    <w:unhideWhenUsed/>
    <w:rsid w:val="00AB7981"/>
    <w:pPr>
      <w:suppressAutoHyphens w:val="0"/>
      <w:spacing w:before="100" w:beforeAutospacing="1" w:after="100" w:afterAutospacing="1"/>
      <w:ind w:firstLine="0"/>
      <w:jc w:val="left"/>
    </w:pPr>
    <w:rPr>
      <w:rFonts w:ascii="Times New Roman" w:hAnsi="Times New Roman" w:cs="Times New Roman"/>
      <w:sz w:val="24"/>
      <w:szCs w:val="24"/>
      <w:lang w:eastAsia="cs-CZ"/>
    </w:rPr>
  </w:style>
  <w:style w:type="character" w:styleId="Zdraznn">
    <w:name w:val="Emphasis"/>
    <w:uiPriority w:val="20"/>
    <w:qFormat/>
    <w:rsid w:val="00AB7981"/>
    <w:rPr>
      <w:i/>
      <w:iCs/>
    </w:rPr>
  </w:style>
  <w:style w:type="paragraph" w:styleId="Nadpisobsahu">
    <w:name w:val="TOC Heading"/>
    <w:basedOn w:val="Nadpis1"/>
    <w:next w:val="Normln"/>
    <w:uiPriority w:val="39"/>
    <w:unhideWhenUsed/>
    <w:qFormat/>
    <w:rsid w:val="00AB7981"/>
    <w:pPr>
      <w:keepLines/>
      <w:numPr>
        <w:numId w:val="0"/>
      </w:numPr>
      <w:shd w:val="clear" w:color="auto" w:fill="auto"/>
      <w:suppressAutoHyphens w:val="0"/>
      <w:spacing w:before="240" w:line="259" w:lineRule="auto"/>
      <w:outlineLvl w:val="9"/>
    </w:pPr>
    <w:rPr>
      <w:rFonts w:ascii="Calibri Light" w:hAnsi="Calibri Light" w:cs="Times New Roman"/>
      <w:b/>
      <w:caps w:val="0"/>
      <w:color w:val="2F5496"/>
      <w:kern w:val="0"/>
      <w:sz w:val="32"/>
      <w:szCs w:val="32"/>
      <w:lang w:eastAsia="cs-CZ"/>
    </w:rPr>
  </w:style>
  <w:style w:type="paragraph" w:customStyle="1" w:styleId="Standard">
    <w:name w:val="Standard"/>
    <w:rsid w:val="00AB7981"/>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cs-CZ"/>
    </w:rPr>
  </w:style>
  <w:style w:type="character" w:styleId="Nevyeenzmnka">
    <w:name w:val="Unresolved Mention"/>
    <w:basedOn w:val="Standardnpsmoodstavce"/>
    <w:uiPriority w:val="99"/>
    <w:semiHidden/>
    <w:unhideWhenUsed/>
    <w:rsid w:val="00AB7981"/>
    <w:rPr>
      <w:color w:val="605E5C"/>
      <w:shd w:val="clear" w:color="auto" w:fill="E1DFDD"/>
    </w:rPr>
  </w:style>
  <w:style w:type="character" w:customStyle="1" w:styleId="h1a">
    <w:name w:val="h1a"/>
    <w:basedOn w:val="Standardnpsmoodstavce"/>
    <w:rsid w:val="00AB7981"/>
  </w:style>
  <w:style w:type="paragraph" w:styleId="Revize">
    <w:name w:val="Revision"/>
    <w:hidden/>
    <w:uiPriority w:val="99"/>
    <w:semiHidden/>
    <w:rsid w:val="00AB7981"/>
    <w:pPr>
      <w:spacing w:after="0" w:line="240" w:lineRule="auto"/>
    </w:pPr>
    <w:rPr>
      <w:rFonts w:ascii="Calibri" w:eastAsia="Times New Roman" w:hAnsi="Calibri" w:cs="Tahoma"/>
      <w:sz w:val="20"/>
      <w:szCs w:val="20"/>
      <w:lang w:eastAsia="ar-SA"/>
    </w:rPr>
  </w:style>
  <w:style w:type="character" w:styleId="Odkaznakoment">
    <w:name w:val="annotation reference"/>
    <w:basedOn w:val="Standardnpsmoodstavce"/>
    <w:uiPriority w:val="99"/>
    <w:semiHidden/>
    <w:unhideWhenUsed/>
    <w:rsid w:val="00AB7981"/>
    <w:rPr>
      <w:sz w:val="16"/>
      <w:szCs w:val="16"/>
    </w:rPr>
  </w:style>
  <w:style w:type="paragraph" w:styleId="Textkomente">
    <w:name w:val="annotation text"/>
    <w:basedOn w:val="Normln"/>
    <w:link w:val="TextkomenteChar"/>
    <w:uiPriority w:val="99"/>
    <w:semiHidden/>
    <w:unhideWhenUsed/>
    <w:rsid w:val="00AB7981"/>
  </w:style>
  <w:style w:type="character" w:customStyle="1" w:styleId="TextkomenteChar">
    <w:name w:val="Text komentáře Char"/>
    <w:basedOn w:val="Standardnpsmoodstavce"/>
    <w:link w:val="Textkomente"/>
    <w:uiPriority w:val="99"/>
    <w:semiHidden/>
    <w:rsid w:val="00AB7981"/>
    <w:rPr>
      <w:rFonts w:ascii="Calibri" w:eastAsia="Times New Roman" w:hAnsi="Calibri" w:cs="Tahoma"/>
      <w:sz w:val="20"/>
      <w:szCs w:val="20"/>
      <w:lang w:eastAsia="ar-SA"/>
    </w:rPr>
  </w:style>
  <w:style w:type="paragraph" w:styleId="Pedmtkomente">
    <w:name w:val="annotation subject"/>
    <w:basedOn w:val="Textkomente"/>
    <w:next w:val="Textkomente"/>
    <w:link w:val="PedmtkomenteChar"/>
    <w:uiPriority w:val="99"/>
    <w:semiHidden/>
    <w:unhideWhenUsed/>
    <w:rsid w:val="00AB7981"/>
    <w:rPr>
      <w:b/>
      <w:bCs/>
    </w:rPr>
  </w:style>
  <w:style w:type="character" w:customStyle="1" w:styleId="PedmtkomenteChar">
    <w:name w:val="Předmět komentáře Char"/>
    <w:basedOn w:val="TextkomenteChar"/>
    <w:link w:val="Pedmtkomente"/>
    <w:uiPriority w:val="99"/>
    <w:semiHidden/>
    <w:rsid w:val="00AB7981"/>
    <w:rPr>
      <w:rFonts w:ascii="Calibri" w:eastAsia="Times New Roman" w:hAnsi="Calibri" w:cs="Tahoma"/>
      <w:b/>
      <w:bCs/>
      <w:sz w:val="20"/>
      <w:szCs w:val="20"/>
      <w:lang w:eastAsia="ar-SA"/>
    </w:rPr>
  </w:style>
  <w:style w:type="numbering" w:customStyle="1" w:styleId="Styl2">
    <w:name w:val="Styl2"/>
    <w:uiPriority w:val="99"/>
    <w:rsid w:val="00AB7981"/>
    <w:pPr>
      <w:numPr>
        <w:numId w:val="7"/>
      </w:numPr>
    </w:pPr>
  </w:style>
  <w:style w:type="numbering" w:customStyle="1" w:styleId="Styl3">
    <w:name w:val="Styl3"/>
    <w:uiPriority w:val="99"/>
    <w:rsid w:val="00AB7981"/>
    <w:pPr>
      <w:numPr>
        <w:numId w:val="8"/>
      </w:numPr>
    </w:pPr>
  </w:style>
  <w:style w:type="character" w:customStyle="1" w:styleId="Nadpis3Char1">
    <w:name w:val="Nadpis 3 Char1"/>
    <w:basedOn w:val="Standardnpsmoodstavce"/>
    <w:link w:val="Nadpis3"/>
    <w:rsid w:val="00DE395E"/>
    <w:rPr>
      <w:rFonts w:ascii="Roboto Condensed Light" w:eastAsia="Times New Roman" w:hAnsi="Roboto Condensed Light" w:cs="Tahoma"/>
      <w:caps/>
      <w:kern w:val="28"/>
      <w:sz w:val="20"/>
      <w:szCs w:val="20"/>
      <w:shd w:val="clear" w:color="auto" w:fill="FFFFFF" w:themeFill="background1"/>
      <w:lang w:eastAsia="ar-SA"/>
    </w:rPr>
  </w:style>
  <w:style w:type="character" w:customStyle="1" w:styleId="nadpis4Char0">
    <w:name w:val="nadpis 4 Char"/>
    <w:basedOn w:val="Nadpis3Char1"/>
    <w:link w:val="nadpis4"/>
    <w:rsid w:val="00AB7981"/>
    <w:rPr>
      <w:rFonts w:ascii="Roboto Condensed Light" w:eastAsia="Times New Roman" w:hAnsi="Roboto Condensed Light" w:cs="Tahoma"/>
      <w:b/>
      <w:i/>
      <w:caps/>
      <w:kern w:val="28"/>
      <w:sz w:val="20"/>
      <w:szCs w:val="20"/>
      <w:shd w:val="clear" w:color="auto" w:fill="FFFFFF" w:themeFill="background1"/>
      <w:lang w:eastAsia="ar-SA"/>
    </w:rPr>
  </w:style>
  <w:style w:type="paragraph" w:customStyle="1" w:styleId="MJ4">
    <w:name w:val="MŮJ 4"/>
    <w:basedOn w:val="Nadpis3"/>
    <w:link w:val="MJ4Char"/>
    <w:rsid w:val="00AB7981"/>
    <w:rPr>
      <w:b/>
    </w:rPr>
  </w:style>
  <w:style w:type="numbering" w:customStyle="1" w:styleId="TZ">
    <w:name w:val="TZ"/>
    <w:uiPriority w:val="99"/>
    <w:rsid w:val="00AB7981"/>
    <w:pPr>
      <w:numPr>
        <w:numId w:val="9"/>
      </w:numPr>
    </w:pPr>
  </w:style>
  <w:style w:type="character" w:customStyle="1" w:styleId="MJ4Char">
    <w:name w:val="MŮJ 4 Char"/>
    <w:basedOn w:val="nadpis4Char0"/>
    <w:link w:val="MJ4"/>
    <w:rsid w:val="00AB7981"/>
    <w:rPr>
      <w:rFonts w:ascii="Roboto Condensed Light" w:eastAsia="Times New Roman" w:hAnsi="Roboto Condensed Light" w:cs="Tahoma"/>
      <w:b/>
      <w:i w:val="0"/>
      <w:caps/>
      <w:kern w:val="28"/>
      <w:sz w:val="20"/>
      <w:szCs w:val="20"/>
      <w:shd w:val="clear" w:color="auto" w:fill="FFFFFF" w:themeFill="background1"/>
      <w:lang w:eastAsia="ar-SA"/>
    </w:rPr>
  </w:style>
  <w:style w:type="numbering" w:customStyle="1" w:styleId="textovzprva">
    <w:name w:val="textová zpráva"/>
    <w:uiPriority w:val="99"/>
    <w:rsid w:val="00AB7981"/>
    <w:pPr>
      <w:numPr>
        <w:numId w:val="10"/>
      </w:numPr>
    </w:pPr>
  </w:style>
  <w:style w:type="numbering" w:customStyle="1" w:styleId="Styl4">
    <w:name w:val="Styl4"/>
    <w:uiPriority w:val="99"/>
    <w:rsid w:val="00DF522E"/>
    <w:pPr>
      <w:numPr>
        <w:numId w:val="13"/>
      </w:numPr>
    </w:pPr>
  </w:style>
  <w:style w:type="numbering" w:customStyle="1" w:styleId="Styl5">
    <w:name w:val="Styl5"/>
    <w:uiPriority w:val="99"/>
    <w:rsid w:val="00D91A66"/>
    <w:pPr>
      <w:numPr>
        <w:numId w:val="15"/>
      </w:numPr>
    </w:pPr>
  </w:style>
  <w:style w:type="paragraph" w:styleId="Bezmezer">
    <w:name w:val="No Spacing"/>
    <w:aliases w:val="ČÍSLOVÁNÍ"/>
    <w:basedOn w:val="Normln"/>
    <w:uiPriority w:val="1"/>
    <w:qFormat/>
    <w:rsid w:val="00F94901"/>
    <w:pPr>
      <w:numPr>
        <w:numId w:val="16"/>
      </w:numPr>
      <w:suppressAutoHyphens w:val="0"/>
      <w:spacing w:line="360" w:lineRule="auto"/>
      <w:ind w:left="714" w:hanging="357"/>
      <w:contextualSpacing/>
      <w:jc w:val="left"/>
    </w:pPr>
    <w:rPr>
      <w:rFonts w:cs="Times New Roman"/>
      <w:szCs w:val="24"/>
      <w:lang w:eastAsia="cs-CZ"/>
    </w:rPr>
  </w:style>
  <w:style w:type="table" w:styleId="Mkatabulky">
    <w:name w:val="Table Grid"/>
    <w:basedOn w:val="Normlntabulka"/>
    <w:uiPriority w:val="39"/>
    <w:rsid w:val="00CB5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77509">
      <w:bodyDiv w:val="1"/>
      <w:marLeft w:val="0"/>
      <w:marRight w:val="0"/>
      <w:marTop w:val="0"/>
      <w:marBottom w:val="0"/>
      <w:divBdr>
        <w:top w:val="none" w:sz="0" w:space="0" w:color="auto"/>
        <w:left w:val="none" w:sz="0" w:space="0" w:color="auto"/>
        <w:bottom w:val="none" w:sz="0" w:space="0" w:color="auto"/>
        <w:right w:val="none" w:sz="0" w:space="0" w:color="auto"/>
      </w:divBdr>
    </w:div>
    <w:div w:id="438061353">
      <w:bodyDiv w:val="1"/>
      <w:marLeft w:val="0"/>
      <w:marRight w:val="0"/>
      <w:marTop w:val="0"/>
      <w:marBottom w:val="0"/>
      <w:divBdr>
        <w:top w:val="none" w:sz="0" w:space="0" w:color="auto"/>
        <w:left w:val="none" w:sz="0" w:space="0" w:color="auto"/>
        <w:bottom w:val="none" w:sz="0" w:space="0" w:color="auto"/>
        <w:right w:val="none" w:sz="0" w:space="0" w:color="auto"/>
      </w:divBdr>
    </w:div>
    <w:div w:id="708844155">
      <w:bodyDiv w:val="1"/>
      <w:marLeft w:val="0"/>
      <w:marRight w:val="0"/>
      <w:marTop w:val="0"/>
      <w:marBottom w:val="0"/>
      <w:divBdr>
        <w:top w:val="none" w:sz="0" w:space="0" w:color="auto"/>
        <w:left w:val="none" w:sz="0" w:space="0" w:color="auto"/>
        <w:bottom w:val="none" w:sz="0" w:space="0" w:color="auto"/>
        <w:right w:val="none" w:sz="0" w:space="0" w:color="auto"/>
      </w:divBdr>
    </w:div>
    <w:div w:id="944002056">
      <w:bodyDiv w:val="1"/>
      <w:marLeft w:val="0"/>
      <w:marRight w:val="0"/>
      <w:marTop w:val="0"/>
      <w:marBottom w:val="0"/>
      <w:divBdr>
        <w:top w:val="none" w:sz="0" w:space="0" w:color="auto"/>
        <w:left w:val="none" w:sz="0" w:space="0" w:color="auto"/>
        <w:bottom w:val="none" w:sz="0" w:space="0" w:color="auto"/>
        <w:right w:val="none" w:sz="0" w:space="0" w:color="auto"/>
      </w:divBdr>
    </w:div>
    <w:div w:id="1014308931">
      <w:bodyDiv w:val="1"/>
      <w:marLeft w:val="0"/>
      <w:marRight w:val="0"/>
      <w:marTop w:val="0"/>
      <w:marBottom w:val="0"/>
      <w:divBdr>
        <w:top w:val="none" w:sz="0" w:space="0" w:color="auto"/>
        <w:left w:val="none" w:sz="0" w:space="0" w:color="auto"/>
        <w:bottom w:val="none" w:sz="0" w:space="0" w:color="auto"/>
        <w:right w:val="none" w:sz="0" w:space="0" w:color="auto"/>
      </w:divBdr>
    </w:div>
    <w:div w:id="1080717793">
      <w:bodyDiv w:val="1"/>
      <w:marLeft w:val="0"/>
      <w:marRight w:val="0"/>
      <w:marTop w:val="0"/>
      <w:marBottom w:val="0"/>
      <w:divBdr>
        <w:top w:val="none" w:sz="0" w:space="0" w:color="auto"/>
        <w:left w:val="none" w:sz="0" w:space="0" w:color="auto"/>
        <w:bottom w:val="none" w:sz="0" w:space="0" w:color="auto"/>
        <w:right w:val="none" w:sz="0" w:space="0" w:color="auto"/>
      </w:divBdr>
    </w:div>
    <w:div w:id="1307469963">
      <w:bodyDiv w:val="1"/>
      <w:marLeft w:val="0"/>
      <w:marRight w:val="0"/>
      <w:marTop w:val="0"/>
      <w:marBottom w:val="0"/>
      <w:divBdr>
        <w:top w:val="none" w:sz="0" w:space="0" w:color="auto"/>
        <w:left w:val="none" w:sz="0" w:space="0" w:color="auto"/>
        <w:bottom w:val="none" w:sz="0" w:space="0" w:color="auto"/>
        <w:right w:val="none" w:sz="0" w:space="0" w:color="auto"/>
      </w:divBdr>
    </w:div>
    <w:div w:id="1483035779">
      <w:bodyDiv w:val="1"/>
      <w:marLeft w:val="0"/>
      <w:marRight w:val="0"/>
      <w:marTop w:val="0"/>
      <w:marBottom w:val="0"/>
      <w:divBdr>
        <w:top w:val="none" w:sz="0" w:space="0" w:color="auto"/>
        <w:left w:val="none" w:sz="0" w:space="0" w:color="auto"/>
        <w:bottom w:val="none" w:sz="0" w:space="0" w:color="auto"/>
        <w:right w:val="none" w:sz="0" w:space="0" w:color="auto"/>
      </w:divBdr>
    </w:div>
    <w:div w:id="1535772727">
      <w:bodyDiv w:val="1"/>
      <w:marLeft w:val="0"/>
      <w:marRight w:val="0"/>
      <w:marTop w:val="0"/>
      <w:marBottom w:val="0"/>
      <w:divBdr>
        <w:top w:val="none" w:sz="0" w:space="0" w:color="auto"/>
        <w:left w:val="none" w:sz="0" w:space="0" w:color="auto"/>
        <w:bottom w:val="none" w:sz="0" w:space="0" w:color="auto"/>
        <w:right w:val="none" w:sz="0" w:space="0" w:color="auto"/>
      </w:divBdr>
    </w:div>
    <w:div w:id="1850681773">
      <w:bodyDiv w:val="1"/>
      <w:marLeft w:val="0"/>
      <w:marRight w:val="0"/>
      <w:marTop w:val="0"/>
      <w:marBottom w:val="0"/>
      <w:divBdr>
        <w:top w:val="none" w:sz="0" w:space="0" w:color="auto"/>
        <w:left w:val="none" w:sz="0" w:space="0" w:color="auto"/>
        <w:bottom w:val="none" w:sz="0" w:space="0" w:color="auto"/>
        <w:right w:val="none" w:sz="0" w:space="0" w:color="auto"/>
      </w:divBdr>
    </w:div>
    <w:div w:id="2016688023">
      <w:bodyDiv w:val="1"/>
      <w:marLeft w:val="0"/>
      <w:marRight w:val="0"/>
      <w:marTop w:val="0"/>
      <w:marBottom w:val="0"/>
      <w:divBdr>
        <w:top w:val="none" w:sz="0" w:space="0" w:color="auto"/>
        <w:left w:val="none" w:sz="0" w:space="0" w:color="auto"/>
        <w:bottom w:val="none" w:sz="0" w:space="0" w:color="auto"/>
        <w:right w:val="none" w:sz="0" w:space="0" w:color="auto"/>
      </w:divBdr>
    </w:div>
    <w:div w:id="2070615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y.nature.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9902F-0F1F-4A2C-8C5D-1BEA6143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5793</Words>
  <Characters>36500</Characters>
  <Application>Microsoft Office Word</Application>
  <DocSecurity>0</DocSecurity>
  <Lines>304</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M</dc:creator>
  <cp:keywords/>
  <dc:description/>
  <cp:lastModifiedBy>Radka Matoušková</cp:lastModifiedBy>
  <cp:revision>8</cp:revision>
  <cp:lastPrinted>2023-11-23T09:37:00Z</cp:lastPrinted>
  <dcterms:created xsi:type="dcterms:W3CDTF">2023-11-23T09:27:00Z</dcterms:created>
  <dcterms:modified xsi:type="dcterms:W3CDTF">2023-11-23T09:37:00Z</dcterms:modified>
</cp:coreProperties>
</file>